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C846B" w14:textId="77777777" w:rsidR="00D50D36" w:rsidRPr="00D50D36" w:rsidRDefault="00D50D36" w:rsidP="003C69D1">
      <w:pPr>
        <w:widowControl w:val="0"/>
        <w:ind w:right="-7" w:firstLine="567"/>
        <w:jc w:val="right"/>
        <w:rPr>
          <w:rFonts w:ascii="GHEA Grapalat" w:hAnsi="GHEA Grapalat" w:cs="Sylfaen"/>
          <w:i/>
          <w:u w:val="single"/>
        </w:rPr>
      </w:pPr>
    </w:p>
    <w:p w14:paraId="31A0F3C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7777777" w:rsidR="00642EFE" w:rsidRPr="00BA7128" w:rsidRDefault="00642EFE" w:rsidP="003C69D1">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3C69D1">
      <w:pPr>
        <w:pStyle w:val="BodyTextIndent"/>
        <w:widowControl w:val="0"/>
        <w:spacing w:line="240" w:lineRule="auto"/>
        <w:ind w:firstLine="0"/>
        <w:jc w:val="center"/>
        <w:rPr>
          <w:rFonts w:ascii="GHEA Grapalat" w:hAnsi="GHEA Grapalat"/>
          <w:i w:val="0"/>
          <w:sz w:val="24"/>
          <w:szCs w:val="24"/>
        </w:rPr>
      </w:pPr>
    </w:p>
    <w:p w14:paraId="75BB2BD3" w14:textId="1865ADD6" w:rsidR="0091042F" w:rsidRPr="00601797" w:rsidRDefault="00642EFE" w:rsidP="003C69D1">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061F15">
        <w:rPr>
          <w:rFonts w:ascii="GHEA Grapalat" w:hAnsi="GHEA Grapalat"/>
          <w:i w:val="0"/>
          <w:color w:val="FF0000"/>
          <w:sz w:val="24"/>
          <w:szCs w:val="24"/>
          <w:lang w:val="hy-AM"/>
        </w:rPr>
        <w:t>7</w:t>
      </w:r>
      <w:r w:rsidRPr="00601797">
        <w:rPr>
          <w:rFonts w:ascii="GHEA Grapalat" w:hAnsi="GHEA Grapalat"/>
          <w:i w:val="0"/>
          <w:color w:val="FF0000"/>
          <w:sz w:val="24"/>
          <w:szCs w:val="24"/>
        </w:rPr>
        <w:t>" "</w:t>
      </w:r>
      <w:r w:rsidR="0018307F">
        <w:rPr>
          <w:rFonts w:ascii="GHEA Grapalat" w:hAnsi="GHEA Grapalat"/>
          <w:i w:val="0"/>
          <w:color w:val="FF0000"/>
          <w:sz w:val="24"/>
          <w:szCs w:val="24"/>
          <w:lang w:val="hy-AM"/>
        </w:rPr>
        <w:t>0</w:t>
      </w:r>
      <w:r w:rsidR="00F602DC">
        <w:rPr>
          <w:rFonts w:ascii="GHEA Grapalat" w:hAnsi="GHEA Grapalat"/>
          <w:i w:val="0"/>
          <w:color w:val="FF0000"/>
          <w:sz w:val="24"/>
          <w:szCs w:val="24"/>
          <w:lang w:val="hy-AM"/>
        </w:rPr>
        <w:t>3</w:t>
      </w:r>
      <w:r w:rsidRPr="00601797">
        <w:rPr>
          <w:rFonts w:ascii="GHEA Grapalat" w:hAnsi="GHEA Grapalat"/>
          <w:i w:val="0"/>
          <w:color w:val="FF0000"/>
          <w:sz w:val="24"/>
          <w:szCs w:val="24"/>
        </w:rPr>
        <w:t>" 20</w:t>
      </w:r>
      <w:r w:rsidR="00601797" w:rsidRPr="00601797">
        <w:rPr>
          <w:rFonts w:ascii="GHEA Grapalat" w:hAnsi="GHEA Grapalat"/>
          <w:i w:val="0"/>
          <w:color w:val="FF0000"/>
          <w:sz w:val="24"/>
          <w:szCs w:val="24"/>
        </w:rPr>
        <w:t>2</w:t>
      </w:r>
      <w:r w:rsidR="00F928D2">
        <w:rPr>
          <w:rFonts w:ascii="GHEA Grapalat" w:hAnsi="GHEA Grapalat"/>
          <w:i w:val="0"/>
          <w:color w:val="FF0000"/>
          <w:sz w:val="24"/>
          <w:szCs w:val="24"/>
          <w:lang w:val="hy-AM"/>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6CC6CDDC" w:rsidR="0091042F" w:rsidRPr="009044F1" w:rsidRDefault="0006703E" w:rsidP="003C69D1">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409E9">
        <w:rPr>
          <w:rFonts w:ascii="GHEA Grapalat" w:hAnsi="GHEA Grapalat"/>
          <w:i w:val="0"/>
          <w:sz w:val="24"/>
          <w:szCs w:val="24"/>
        </w:rPr>
        <w:t>BMAShDzB-</w:t>
      </w:r>
      <w:r w:rsidR="00537C75">
        <w:rPr>
          <w:rFonts w:ascii="GHEA Grapalat" w:hAnsi="GHEA Grapalat"/>
          <w:i w:val="0"/>
          <w:sz w:val="24"/>
          <w:szCs w:val="24"/>
        </w:rPr>
        <w:t>24/29</w:t>
      </w:r>
    </w:p>
    <w:p w14:paraId="4DA1CB45" w14:textId="77777777" w:rsidR="0091042F" w:rsidRPr="009044F1" w:rsidRDefault="0091042F" w:rsidP="003C69D1">
      <w:pPr>
        <w:pStyle w:val="BodyTextIndent"/>
        <w:widowControl w:val="0"/>
        <w:spacing w:line="240" w:lineRule="auto"/>
        <w:rPr>
          <w:rFonts w:ascii="GHEA Grapalat" w:hAnsi="GHEA Grapalat"/>
          <w:i w:val="0"/>
          <w:sz w:val="24"/>
          <w:szCs w:val="24"/>
        </w:rPr>
      </w:pPr>
    </w:p>
    <w:p w14:paraId="78B9F6A4" w14:textId="51E0C182" w:rsidR="00642EFE" w:rsidRPr="009044F1" w:rsidRDefault="00601797" w:rsidP="003C69D1">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409E9">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0A6082DB" w:rsidR="00341A74" w:rsidRPr="003A1EBB" w:rsidRDefault="00A20B69" w:rsidP="003E05E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8E1948">
        <w:rPr>
          <w:rFonts w:ascii="Calibri" w:hAnsi="Calibri" w:cs="Calibri"/>
          <w:i w:val="0"/>
          <w:sz w:val="24"/>
          <w:szCs w:val="24"/>
        </w:rPr>
        <w:t> </w:t>
      </w:r>
      <w:r w:rsidRPr="003E05E4">
        <w:rPr>
          <w:rFonts w:ascii="GHEA Grapalat" w:hAnsi="GHEA Grapalat"/>
          <w:i w:val="0"/>
          <w:sz w:val="24"/>
          <w:szCs w:val="24"/>
        </w:rPr>
        <w:t>установленном</w:t>
      </w:r>
      <w:r w:rsidR="00782D60" w:rsidRPr="008E1948">
        <w:rPr>
          <w:rFonts w:ascii="Calibri" w:hAnsi="Calibri" w:cs="Calibri"/>
          <w:i w:val="0"/>
          <w:sz w:val="24"/>
          <w:szCs w:val="24"/>
        </w:rPr>
        <w:t> </w:t>
      </w:r>
      <w:r w:rsidRPr="003E05E4">
        <w:rPr>
          <w:rFonts w:ascii="GHEA Grapalat" w:hAnsi="GHEA Grapalat"/>
          <w:i w:val="0"/>
          <w:sz w:val="24"/>
          <w:szCs w:val="24"/>
        </w:rPr>
        <w:t xml:space="preserve">порядке будет предложено заключить договор на поставку </w:t>
      </w:r>
      <w:r w:rsidR="008E1948">
        <w:rPr>
          <w:rFonts w:ascii="GHEA Grapalat" w:hAnsi="GHEA Grapalat"/>
          <w:i w:val="0"/>
          <w:sz w:val="24"/>
          <w:szCs w:val="24"/>
        </w:rPr>
        <w:t>р</w:t>
      </w:r>
      <w:r w:rsidR="008E1948" w:rsidRPr="008E1948">
        <w:rPr>
          <w:rFonts w:ascii="GHEA Grapalat" w:hAnsi="GHEA Grapalat"/>
          <w:i w:val="0"/>
          <w:sz w:val="24"/>
          <w:szCs w:val="24"/>
        </w:rPr>
        <w:t>абот по благоустройству территории, прилегающей к зданию Банаван 5, Джрвеж, административный район Нор Норк</w:t>
      </w:r>
      <w:r w:rsidR="003E05E4" w:rsidRPr="003E05E4">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3C69D1">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3C69D1">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3C69D1">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5296F1E1" w:rsidR="005939DE" w:rsidRPr="00C07F24" w:rsidRDefault="00677658"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rsidRPr="007D1F9C">
        <w:rPr>
          <w:rFonts w:ascii="GHEA Grapalat" w:hAnsi="GHEA Grapalat"/>
          <w:i w:val="0"/>
          <w:sz w:val="24"/>
          <w:szCs w:val="24"/>
        </w:rPr>
        <w:fldChar w:fldCharType="begin"/>
      </w:r>
      <w:r w:rsidRPr="007D1F9C">
        <w:rPr>
          <w:rFonts w:ascii="GHEA Grapalat" w:hAnsi="GHEA Grapalat"/>
          <w:i w:val="0"/>
          <w:sz w:val="24"/>
          <w:szCs w:val="24"/>
        </w:rPr>
        <w:instrText xml:space="preserve"> HYPERLINK "http://www.armeps.am/" \h </w:instrText>
      </w:r>
      <w:r w:rsidRPr="007D1F9C">
        <w:rPr>
          <w:rFonts w:ascii="GHEA Grapalat" w:hAnsi="GHEA Grapalat"/>
          <w:i w:val="0"/>
          <w:sz w:val="24"/>
          <w:szCs w:val="24"/>
        </w:rPr>
      </w:r>
      <w:r w:rsidRPr="007D1F9C">
        <w:rPr>
          <w:rFonts w:ascii="GHEA Grapalat" w:hAnsi="GHEA Grapalat"/>
          <w:i w:val="0"/>
          <w:sz w:val="24"/>
          <w:szCs w:val="24"/>
        </w:rP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sidRPr="007D1F9C">
        <w:rPr>
          <w:rFonts w:ascii="GHEA Grapalat" w:hAnsi="GHEA Grapalat"/>
          <w:i w:val="0"/>
          <w:iCs/>
        </w:rPr>
        <w:t>до</w:t>
      </w:r>
      <w:r w:rsidR="00601797">
        <w:rPr>
          <w:rFonts w:ascii="GHEA Grapalat" w:hAnsi="GHEA Grapalat"/>
        </w:rPr>
        <w:t xml:space="preserve">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061F15">
        <w:rPr>
          <w:rFonts w:ascii="GHEA Grapalat" w:hAnsi="GHEA Grapalat"/>
          <w:b/>
          <w:i w:val="0"/>
          <w:iCs/>
          <w:lang w:val="hy-AM"/>
        </w:rPr>
        <w:t>11</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FD46120" w:rsidR="004E2FC6" w:rsidRPr="001B32D9" w:rsidRDefault="0060526C" w:rsidP="003C69D1">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F602DC">
        <w:rPr>
          <w:rFonts w:ascii="GHEA Grapalat" w:hAnsi="GHEA Grapalat"/>
          <w:b/>
          <w:i w:val="0"/>
          <w:iCs/>
          <w:lang w:val="hy-AM"/>
        </w:rPr>
        <w:t>11:00</w:t>
      </w:r>
      <w:r w:rsidR="00601797" w:rsidRPr="00601797">
        <w:rPr>
          <w:rFonts w:ascii="GHEA Grapalat" w:hAnsi="GHEA Grapalat"/>
          <w:b/>
          <w:i w:val="0"/>
          <w:iCs/>
          <w:lang w:val="hy-AM"/>
        </w:rPr>
        <w:t xml:space="preserve"> часов </w:t>
      </w:r>
      <w:r w:rsidR="00061F15">
        <w:rPr>
          <w:rFonts w:ascii="GHEA Grapalat" w:hAnsi="GHEA Grapalat"/>
          <w:b/>
          <w:i w:val="0"/>
          <w:iCs/>
          <w:lang w:val="hy-AM"/>
        </w:rPr>
        <w:t>11</w:t>
      </w:r>
      <w:r w:rsidR="00B23576">
        <w:rPr>
          <w:rFonts w:ascii="GHEA Grapalat" w:hAnsi="GHEA Grapalat"/>
          <w:b/>
          <w:i w:val="0"/>
          <w:iCs/>
          <w:lang w:val="hy-AM"/>
        </w:rPr>
        <w:t>.0</w:t>
      </w:r>
      <w:r w:rsidR="00F602DC">
        <w:rPr>
          <w:rFonts w:ascii="GHEA Grapalat" w:hAnsi="GHEA Grapalat"/>
          <w:b/>
          <w:i w:val="0"/>
          <w:iCs/>
          <w:lang w:val="hy-AM"/>
        </w:rPr>
        <w:t>4</w:t>
      </w:r>
      <w:r w:rsidR="00B23576">
        <w:rPr>
          <w:rFonts w:ascii="GHEA Grapalat" w:hAnsi="GHEA Grapalat"/>
          <w:b/>
          <w:i w:val="0"/>
          <w:iCs/>
          <w:lang w:val="hy-AM"/>
        </w:rPr>
        <w:t>.2024</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3C69D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Обжалование данной процедуры осуществляется в порядке,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510D96E9" w:rsidR="006E7AF9" w:rsidRDefault="006E7AF9" w:rsidP="003C69D1">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объявлением, можете обратиться к секретарю Оценочной комиссии</w:t>
      </w:r>
      <w:r w:rsidR="00CA2E6D" w:rsidRPr="00CA2E6D">
        <w:rPr>
          <w:rFonts w:ascii="GHEA Grapalat" w:hAnsi="GHEA Grapalat"/>
          <w:i w:val="0"/>
          <w:sz w:val="24"/>
          <w:szCs w:val="24"/>
        </w:rPr>
        <w:t xml:space="preserve"> </w:t>
      </w:r>
      <w:r w:rsidR="00CA2E6D">
        <w:rPr>
          <w:rFonts w:ascii="GHEA Grapalat" w:hAnsi="GHEA Grapalat"/>
          <w:i w:val="0"/>
          <w:sz w:val="24"/>
          <w:szCs w:val="24"/>
        </w:rPr>
        <w:t>Г.Мурадяну.</w:t>
      </w:r>
      <w:r>
        <w:rPr>
          <w:rFonts w:ascii="GHEA Grapalat" w:hAnsi="GHEA Grapalat"/>
          <w:i w:val="0"/>
          <w:sz w:val="24"/>
          <w:szCs w:val="24"/>
        </w:rPr>
        <w:t xml:space="preserve"> </w:t>
      </w:r>
    </w:p>
    <w:p w14:paraId="0728230E" w14:textId="32111A89" w:rsidR="006E7AF9" w:rsidRDefault="006E7AF9" w:rsidP="003C69D1">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A5455C">
        <w:rPr>
          <w:rFonts w:ascii="GHEA Grapalat" w:hAnsi="GHEA Grapalat"/>
          <w:sz w:val="24"/>
          <w:szCs w:val="24"/>
        </w:rPr>
        <w:t>373</w:t>
      </w:r>
    </w:p>
    <w:p w14:paraId="29D580B7" w14:textId="4B453642"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A5455C">
        <w:rPr>
          <w:rFonts w:ascii="GHEA Grapalat" w:hAnsi="GHEA Grapalat"/>
          <w:i w:val="0"/>
          <w:sz w:val="24"/>
          <w:szCs w:val="24"/>
          <w:lang w:val="en-US"/>
        </w:rPr>
        <w:t>gor</w:t>
      </w:r>
      <w:proofErr w:type="spellEnd"/>
      <w:r w:rsidR="00A5455C" w:rsidRPr="00CA2E6D">
        <w:rPr>
          <w:rFonts w:ascii="GHEA Grapalat" w:hAnsi="GHEA Grapalat"/>
          <w:i w:val="0"/>
          <w:sz w:val="24"/>
          <w:szCs w:val="24"/>
        </w:rPr>
        <w:t>.</w:t>
      </w:r>
      <w:proofErr w:type="spellStart"/>
      <w:r w:rsidR="00A5455C">
        <w:rPr>
          <w:rFonts w:ascii="GHEA Grapalat" w:hAnsi="GHEA Grapalat"/>
          <w:i w:val="0"/>
          <w:sz w:val="24"/>
          <w:szCs w:val="24"/>
          <w:lang w:val="en-US"/>
        </w:rPr>
        <w:t>muradyan</w:t>
      </w:r>
      <w:proofErr w:type="spellEnd"/>
      <w:r>
        <w:rPr>
          <w:rFonts w:ascii="GHEA Grapalat" w:hAnsi="GHEA Grapalat"/>
          <w:i w:val="0"/>
          <w:sz w:val="24"/>
          <w:szCs w:val="24"/>
        </w:rPr>
        <w:t xml:space="preserve">@yerevan.am </w:t>
      </w:r>
    </w:p>
    <w:p w14:paraId="7EB7C1E5" w14:textId="77777777" w:rsidR="006E7AF9" w:rsidRDefault="006E7AF9" w:rsidP="003C69D1">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3C69D1">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C4E70" w:rsidRDefault="00096865" w:rsidP="003C69D1">
      <w:pPr>
        <w:pStyle w:val="BodyText"/>
        <w:widowControl w:val="0"/>
        <w:spacing w:after="0"/>
        <w:ind w:firstLine="567"/>
        <w:jc w:val="right"/>
        <w:rPr>
          <w:rFonts w:ascii="GHEA Grapalat" w:hAnsi="GHEA Grapalat" w:cs="Sylfaen"/>
          <w:iCs/>
        </w:rPr>
      </w:pPr>
      <w:r w:rsidRPr="009C4E70">
        <w:rPr>
          <w:rFonts w:ascii="GHEA Grapalat" w:hAnsi="GHEA Grapalat"/>
          <w:iCs/>
        </w:rPr>
        <w:lastRenderedPageBreak/>
        <w:t>Утверждено</w:t>
      </w:r>
    </w:p>
    <w:p w14:paraId="06BCFCFD" w14:textId="016409CA" w:rsidR="00096865" w:rsidRPr="009C4E70" w:rsidRDefault="005D7731" w:rsidP="003C69D1">
      <w:pPr>
        <w:pStyle w:val="BodyText"/>
        <w:widowControl w:val="0"/>
        <w:spacing w:after="0"/>
        <w:ind w:firstLine="567"/>
        <w:jc w:val="right"/>
        <w:rPr>
          <w:rFonts w:ascii="GHEA Grapalat" w:hAnsi="GHEA Grapalat"/>
          <w:iCs/>
        </w:rPr>
      </w:pPr>
      <w:r w:rsidRPr="009C4E70">
        <w:rPr>
          <w:rFonts w:ascii="GHEA Grapalat" w:hAnsi="GHEA Grapalat"/>
          <w:iCs/>
        </w:rPr>
        <w:t>Решением Оценочной комиссии открытого конкурса</w:t>
      </w:r>
      <w:r w:rsidR="001B32D9" w:rsidRPr="009C4E70">
        <w:rPr>
          <w:rFonts w:ascii="GHEA Grapalat" w:hAnsi="GHEA Grapalat" w:cs="Sylfaen"/>
          <w:iCs/>
        </w:rPr>
        <w:br/>
      </w:r>
      <w:r w:rsidR="00096865" w:rsidRPr="009C4E70">
        <w:rPr>
          <w:rFonts w:ascii="GHEA Grapalat" w:hAnsi="GHEA Grapalat"/>
          <w:iCs/>
        </w:rPr>
        <w:t xml:space="preserve">под кодом </w:t>
      </w:r>
      <w:r w:rsidR="00601797" w:rsidRPr="009C4E70">
        <w:rPr>
          <w:rFonts w:ascii="GHEA Grapalat" w:hAnsi="GHEA Grapalat"/>
          <w:iCs/>
        </w:rPr>
        <w:t>EQ-</w:t>
      </w:r>
      <w:r w:rsidR="004409E9" w:rsidRPr="009C4E70">
        <w:rPr>
          <w:rFonts w:ascii="GHEA Grapalat" w:hAnsi="GHEA Grapalat"/>
          <w:iCs/>
        </w:rPr>
        <w:t>BMAShDzB-</w:t>
      </w:r>
      <w:r w:rsidR="00537C75">
        <w:rPr>
          <w:rFonts w:ascii="GHEA Grapalat" w:hAnsi="GHEA Grapalat"/>
          <w:iCs/>
        </w:rPr>
        <w:t>24/29</w:t>
      </w:r>
      <w:r w:rsidR="001B32D9" w:rsidRPr="009C4E70">
        <w:rPr>
          <w:rFonts w:ascii="GHEA Grapalat" w:hAnsi="GHEA Grapalat" w:cs="Times Armenian"/>
          <w:iCs/>
        </w:rPr>
        <w:br/>
      </w:r>
      <w:r w:rsidR="00A46F92" w:rsidRPr="009C4E70">
        <w:rPr>
          <w:rFonts w:ascii="GHEA Grapalat" w:hAnsi="GHEA Grapalat"/>
          <w:iCs/>
        </w:rPr>
        <w:t xml:space="preserve">№ </w:t>
      </w:r>
      <w:r w:rsidR="006E7AF9" w:rsidRPr="009C4E70">
        <w:rPr>
          <w:rFonts w:ascii="GHEA Grapalat" w:hAnsi="GHEA Grapalat"/>
          <w:iCs/>
        </w:rPr>
        <w:t>3</w:t>
      </w:r>
      <w:r w:rsidR="00096865" w:rsidRPr="009C4E70">
        <w:rPr>
          <w:rFonts w:ascii="GHEA Grapalat" w:hAnsi="GHEA Grapalat"/>
          <w:iCs/>
        </w:rPr>
        <w:t xml:space="preserve"> от </w:t>
      </w:r>
      <w:r w:rsidR="00D03E58" w:rsidRPr="00F97993">
        <w:rPr>
          <w:rFonts w:ascii="GHEA Grapalat" w:hAnsi="GHEA Grapalat"/>
          <w:iCs/>
        </w:rPr>
        <w:t>07</w:t>
      </w:r>
      <w:r w:rsidR="006E7AF9" w:rsidRPr="00F97993">
        <w:rPr>
          <w:rFonts w:ascii="GHEA Grapalat" w:hAnsi="GHEA Grapalat"/>
          <w:iCs/>
        </w:rPr>
        <w:t>.</w:t>
      </w:r>
      <w:r w:rsidR="0018307F" w:rsidRPr="00F97993">
        <w:rPr>
          <w:rFonts w:ascii="GHEA Grapalat" w:hAnsi="GHEA Grapalat"/>
          <w:iCs/>
        </w:rPr>
        <w:t>0</w:t>
      </w:r>
      <w:r w:rsidR="009C4E70" w:rsidRPr="00F97993">
        <w:rPr>
          <w:rFonts w:ascii="GHEA Grapalat" w:hAnsi="GHEA Grapalat"/>
          <w:iCs/>
        </w:rPr>
        <w:t>3</w:t>
      </w:r>
      <w:r w:rsidR="00096865" w:rsidRPr="00F97993">
        <w:rPr>
          <w:rFonts w:ascii="GHEA Grapalat" w:hAnsi="GHEA Grapalat"/>
          <w:iCs/>
        </w:rPr>
        <w:t xml:space="preserve"> 20</w:t>
      </w:r>
      <w:r w:rsidR="006E7AF9" w:rsidRPr="00F97993">
        <w:rPr>
          <w:rFonts w:ascii="GHEA Grapalat" w:hAnsi="GHEA Grapalat"/>
          <w:iCs/>
        </w:rPr>
        <w:t>2</w:t>
      </w:r>
      <w:r w:rsidR="0018307F" w:rsidRPr="00F97993">
        <w:rPr>
          <w:rFonts w:ascii="GHEA Grapalat" w:hAnsi="GHEA Grapalat"/>
          <w:iCs/>
        </w:rPr>
        <w:t>4</w:t>
      </w:r>
      <w:r w:rsidR="009F10E4" w:rsidRPr="00F97993">
        <w:rPr>
          <w:rFonts w:ascii="GHEA Grapalat" w:hAnsi="GHEA Grapalat"/>
          <w:iCs/>
        </w:rPr>
        <w:t xml:space="preserve"> </w:t>
      </w:r>
      <w:r w:rsidR="00096865" w:rsidRPr="009C4E70">
        <w:rPr>
          <w:rFonts w:ascii="GHEA Grapalat" w:hAnsi="GHEA Grapalat"/>
          <w:iCs/>
        </w:rPr>
        <w:t>г.</w:t>
      </w:r>
    </w:p>
    <w:p w14:paraId="1B422F9C" w14:textId="77777777" w:rsidR="00096865" w:rsidRPr="009044F1" w:rsidRDefault="00096865" w:rsidP="003C69D1">
      <w:pPr>
        <w:pStyle w:val="BodyText"/>
        <w:widowControl w:val="0"/>
        <w:spacing w:after="0"/>
        <w:ind w:right="-7" w:firstLine="567"/>
        <w:jc w:val="center"/>
        <w:rPr>
          <w:rFonts w:ascii="GHEA Grapalat" w:hAnsi="GHEA Grapalat"/>
        </w:rPr>
      </w:pPr>
    </w:p>
    <w:p w14:paraId="552921E7" w14:textId="77777777" w:rsidR="00096865" w:rsidRPr="003A1EBB" w:rsidRDefault="00096865" w:rsidP="003C69D1">
      <w:pPr>
        <w:pStyle w:val="BodyText"/>
        <w:widowControl w:val="0"/>
        <w:spacing w:after="0"/>
        <w:ind w:right="-7" w:firstLine="567"/>
        <w:jc w:val="center"/>
        <w:rPr>
          <w:rFonts w:ascii="GHEA Grapalat" w:hAnsi="GHEA Grapalat"/>
        </w:rPr>
      </w:pPr>
    </w:p>
    <w:p w14:paraId="26067788" w14:textId="77777777" w:rsidR="000763E5" w:rsidRPr="003A1EBB" w:rsidRDefault="000763E5" w:rsidP="003C69D1">
      <w:pPr>
        <w:pStyle w:val="BodyText"/>
        <w:widowControl w:val="0"/>
        <w:spacing w:after="0"/>
        <w:ind w:right="-7" w:firstLine="567"/>
        <w:jc w:val="center"/>
        <w:rPr>
          <w:rFonts w:ascii="GHEA Grapalat" w:hAnsi="GHEA Grapalat"/>
        </w:rPr>
      </w:pPr>
    </w:p>
    <w:p w14:paraId="4C04C126" w14:textId="64572A1A" w:rsidR="00096865" w:rsidRPr="003A1EBB" w:rsidRDefault="00033ED4" w:rsidP="003C69D1">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3C69D1">
      <w:pPr>
        <w:pStyle w:val="BodyText"/>
        <w:widowControl w:val="0"/>
        <w:spacing w:after="0"/>
        <w:ind w:right="-7" w:firstLine="567"/>
        <w:jc w:val="center"/>
        <w:rPr>
          <w:rFonts w:ascii="GHEA Grapalat" w:hAnsi="GHEA Grapalat"/>
        </w:rPr>
      </w:pPr>
    </w:p>
    <w:p w14:paraId="6312CFBB" w14:textId="77777777" w:rsidR="000763E5" w:rsidRPr="003A1EBB" w:rsidRDefault="000763E5" w:rsidP="003C69D1">
      <w:pPr>
        <w:pStyle w:val="BodyText"/>
        <w:widowControl w:val="0"/>
        <w:spacing w:after="0"/>
        <w:ind w:right="-7" w:firstLine="567"/>
        <w:jc w:val="center"/>
        <w:rPr>
          <w:rFonts w:ascii="GHEA Grapalat" w:hAnsi="GHEA Grapalat"/>
        </w:rPr>
      </w:pPr>
    </w:p>
    <w:p w14:paraId="63B83025" w14:textId="77777777" w:rsidR="00096865" w:rsidRPr="009044F1" w:rsidRDefault="000763E5" w:rsidP="003C69D1">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3C69D1">
      <w:pPr>
        <w:pStyle w:val="BodyText"/>
        <w:widowControl w:val="0"/>
        <w:spacing w:after="0"/>
        <w:ind w:right="-7" w:firstLine="567"/>
        <w:jc w:val="center"/>
        <w:rPr>
          <w:rFonts w:ascii="GHEA Grapalat" w:hAnsi="GHEA Grapalat" w:cs="Sylfaen"/>
        </w:rPr>
      </w:pPr>
    </w:p>
    <w:p w14:paraId="42C39D7A" w14:textId="77777777" w:rsidR="00096865" w:rsidRPr="008E1948" w:rsidRDefault="00096865" w:rsidP="003C69D1">
      <w:pPr>
        <w:pStyle w:val="BodyText"/>
        <w:widowControl w:val="0"/>
        <w:spacing w:after="0"/>
        <w:ind w:right="-7" w:firstLine="567"/>
        <w:jc w:val="center"/>
        <w:rPr>
          <w:rFonts w:ascii="GHEA Grapalat" w:hAnsi="GHEA Grapalat"/>
        </w:rPr>
      </w:pPr>
    </w:p>
    <w:p w14:paraId="56BCC1F6" w14:textId="044CCCB1" w:rsidR="00033ED4" w:rsidRDefault="002B32D6" w:rsidP="003C69D1">
      <w:pPr>
        <w:pStyle w:val="BodyText"/>
        <w:widowControl w:val="0"/>
        <w:spacing w:after="0"/>
        <w:ind w:right="-7"/>
        <w:jc w:val="center"/>
        <w:rPr>
          <w:rFonts w:ascii="GHEA Grapalat" w:hAnsi="GHEA Grapalat"/>
        </w:rPr>
      </w:pPr>
      <w:r w:rsidRPr="009044F1">
        <w:rPr>
          <w:rFonts w:ascii="GHEA Grapalat" w:hAnsi="GHEA Grapalat"/>
        </w:rPr>
        <w:t xml:space="preserve">НА </w:t>
      </w:r>
      <w:r w:rsidR="004409E9">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8E1948">
        <w:rPr>
          <w:rFonts w:ascii="GHEA Grapalat" w:hAnsi="GHEA Grapalat"/>
        </w:rPr>
        <w:t>Р</w:t>
      </w:r>
      <w:r w:rsidR="008E1948" w:rsidRPr="008E1948">
        <w:rPr>
          <w:rFonts w:ascii="GHEA Grapalat" w:hAnsi="GHEA Grapalat"/>
        </w:rPr>
        <w:t>АБОТ ПО БЛАГОУСТРОЙСТВУ ТЕРРИТОРИИ, ПРИЛЕГАЮЩЕЙ К ЗДАНИЮ БАНАВАН 5, ДЖРВЕЖ, АДМИНИСТРАТИВНЫЙ РАЙОН НОР НОРК</w:t>
      </w:r>
      <w:r w:rsidR="00814F24" w:rsidRPr="008E1948">
        <w:rPr>
          <w:rFonts w:ascii="GHEA Grapalat" w:hAnsi="GHEA Grapalat"/>
        </w:rPr>
        <w:t xml:space="preserve"> </w:t>
      </w:r>
      <w:r w:rsidR="00033ED4">
        <w:rPr>
          <w:rFonts w:ascii="GHEA Grapalat" w:hAnsi="GHEA Grapalat"/>
        </w:rPr>
        <w:t xml:space="preserve">ДЛЯ НУЖД </w:t>
      </w:r>
      <w:r w:rsidR="00033ED4" w:rsidRPr="008E1948">
        <w:rPr>
          <w:rFonts w:ascii="GHEA Grapalat" w:hAnsi="GHEA Grapalat"/>
        </w:rPr>
        <w:t>МЭРИЯ Г.ЕРЕВАН</w:t>
      </w:r>
    </w:p>
    <w:p w14:paraId="657D18F3" w14:textId="2269D508" w:rsidR="00096865" w:rsidRPr="009044F1" w:rsidRDefault="00096865" w:rsidP="003C69D1">
      <w:pPr>
        <w:pStyle w:val="BodyText"/>
        <w:widowControl w:val="0"/>
        <w:spacing w:after="0"/>
        <w:ind w:right="-7"/>
        <w:jc w:val="center"/>
        <w:rPr>
          <w:rFonts w:ascii="GHEA Grapalat" w:hAnsi="GHEA Grapalat"/>
        </w:rPr>
      </w:pPr>
    </w:p>
    <w:p w14:paraId="0B3314FF" w14:textId="77777777" w:rsidR="00CE0D95" w:rsidRPr="009044F1" w:rsidRDefault="00CE0D95" w:rsidP="003C69D1">
      <w:pPr>
        <w:pStyle w:val="BodyText"/>
        <w:widowControl w:val="0"/>
        <w:spacing w:after="0"/>
        <w:ind w:right="-7" w:firstLine="567"/>
        <w:jc w:val="center"/>
        <w:rPr>
          <w:rFonts w:ascii="GHEA Grapalat" w:hAnsi="GHEA Grapalat"/>
        </w:rPr>
      </w:pPr>
    </w:p>
    <w:p w14:paraId="41B931A2" w14:textId="77777777" w:rsidR="00CE0D95" w:rsidRPr="009044F1" w:rsidRDefault="00CE0D95" w:rsidP="003C69D1">
      <w:pPr>
        <w:pStyle w:val="BodyText"/>
        <w:widowControl w:val="0"/>
        <w:spacing w:after="0"/>
        <w:ind w:right="-7" w:firstLine="567"/>
        <w:jc w:val="center"/>
        <w:rPr>
          <w:rFonts w:ascii="GHEA Grapalat" w:hAnsi="GHEA Grapalat"/>
        </w:rPr>
      </w:pPr>
    </w:p>
    <w:p w14:paraId="78B1FA20" w14:textId="77777777" w:rsidR="000763E5" w:rsidRDefault="000763E5" w:rsidP="003C69D1">
      <w:pPr>
        <w:rPr>
          <w:rFonts w:ascii="GHEA Grapalat" w:hAnsi="GHEA Grapalat"/>
        </w:rPr>
      </w:pPr>
      <w:r>
        <w:rPr>
          <w:rFonts w:ascii="GHEA Grapalat" w:hAnsi="GHEA Grapalat"/>
        </w:rPr>
        <w:br w:type="page"/>
      </w:r>
    </w:p>
    <w:p w14:paraId="5ED59B81" w14:textId="77777777" w:rsidR="001A43A4" w:rsidRPr="009044F1" w:rsidRDefault="00096865" w:rsidP="003C69D1">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3C69D1">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3C69D1">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3C69D1">
      <w:pPr>
        <w:widowControl w:val="0"/>
        <w:ind w:firstLine="567"/>
        <w:jc w:val="both"/>
        <w:rPr>
          <w:rFonts w:ascii="GHEA Grapalat" w:hAnsi="GHEA Grapalat"/>
          <w:i/>
          <w:lang w:val="hy-AM"/>
        </w:rPr>
      </w:pPr>
    </w:p>
    <w:p w14:paraId="36406057" w14:textId="77777777" w:rsidR="00615B35" w:rsidRPr="009044F1" w:rsidRDefault="0046586E" w:rsidP="003C69D1">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3C69D1">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3C69D1">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3C69D1">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3C69D1">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3C69D1">
      <w:pPr>
        <w:jc w:val="both"/>
        <w:rPr>
          <w:rFonts w:ascii="GHEA Grapalat" w:hAnsi="GHEA Grapalat"/>
          <w:i/>
        </w:rPr>
      </w:pPr>
    </w:p>
    <w:p w14:paraId="09B97B9A" w14:textId="77777777" w:rsidR="00984BDB" w:rsidRPr="009044F1" w:rsidRDefault="00984BDB" w:rsidP="003C69D1">
      <w:pPr>
        <w:widowControl w:val="0"/>
        <w:ind w:firstLine="567"/>
        <w:jc w:val="both"/>
        <w:rPr>
          <w:rFonts w:ascii="GHEA Grapalat" w:hAnsi="GHEA Grapalat"/>
          <w:i/>
        </w:rPr>
      </w:pPr>
    </w:p>
    <w:p w14:paraId="2BC78628" w14:textId="77777777" w:rsidR="00160AE4" w:rsidRPr="009044F1" w:rsidRDefault="00994A77" w:rsidP="003C69D1">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3C69D1">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3C69D1">
      <w:pPr>
        <w:widowControl w:val="0"/>
        <w:ind w:firstLine="567"/>
        <w:jc w:val="center"/>
        <w:rPr>
          <w:rFonts w:ascii="GHEA Grapalat" w:hAnsi="GHEA Grapalat"/>
          <w:i/>
        </w:rPr>
      </w:pPr>
    </w:p>
    <w:p w14:paraId="56EFF140" w14:textId="353D1507" w:rsidR="00033ED4" w:rsidRPr="008E1948" w:rsidRDefault="008E1948" w:rsidP="006A1561">
      <w:pPr>
        <w:widowControl w:val="0"/>
        <w:jc w:val="center"/>
        <w:rPr>
          <w:rFonts w:ascii="GHEA Grapalat" w:hAnsi="GHEA Grapalat"/>
          <w:b/>
        </w:rPr>
      </w:pPr>
      <w:r w:rsidRPr="008E1948">
        <w:rPr>
          <w:rFonts w:ascii="GHEA Grapalat" w:hAnsi="GHEA Grapalat"/>
          <w:b/>
        </w:rPr>
        <w:t>ПРИОБРЕТЕНИЯ РАБОТ ПО БЛАГОУСТРОЙСТВУ ТЕРРИТОРИИ, ПРИЛЕГАЮЩЕЙ К ЗДАНИЮ БАНАВАН 5, ДЖРВЕЖ, АДМИНИСТРАТИВН</w:t>
      </w:r>
      <w:r>
        <w:rPr>
          <w:rFonts w:ascii="GHEA Grapalat" w:hAnsi="GHEA Grapalat"/>
          <w:b/>
        </w:rPr>
        <w:t>ОГО</w:t>
      </w:r>
      <w:r w:rsidRPr="008E1948">
        <w:rPr>
          <w:rFonts w:ascii="GHEA Grapalat" w:hAnsi="GHEA Grapalat"/>
          <w:b/>
        </w:rPr>
        <w:t xml:space="preserve"> РАЙОН</w:t>
      </w:r>
      <w:r>
        <w:rPr>
          <w:rFonts w:ascii="GHEA Grapalat" w:hAnsi="GHEA Grapalat"/>
          <w:b/>
        </w:rPr>
        <w:t>А</w:t>
      </w:r>
      <w:r w:rsidRPr="008E1948">
        <w:rPr>
          <w:rFonts w:ascii="GHEA Grapalat" w:hAnsi="GHEA Grapalat"/>
          <w:b/>
        </w:rPr>
        <w:t xml:space="preserve"> НОР НОРК </w:t>
      </w:r>
      <w:r w:rsidR="00033ED4">
        <w:rPr>
          <w:rFonts w:ascii="GHEA Grapalat" w:hAnsi="GHEA Grapalat"/>
          <w:b/>
        </w:rPr>
        <w:t>ДЛЯ НУЖД</w:t>
      </w:r>
      <w:r w:rsidR="00033ED4" w:rsidRPr="008E1948">
        <w:rPr>
          <w:rFonts w:ascii="GHEA Grapalat" w:hAnsi="GHEA Grapalat"/>
          <w:b/>
        </w:rPr>
        <w:t xml:space="preserve"> МЭРИЯ Г.ЕРЕВАН</w:t>
      </w:r>
    </w:p>
    <w:p w14:paraId="2D46C958" w14:textId="77777777" w:rsidR="00160AE4" w:rsidRPr="003A1EBB" w:rsidRDefault="00160AE4" w:rsidP="003C69D1">
      <w:pPr>
        <w:widowControl w:val="0"/>
        <w:ind w:firstLine="567"/>
        <w:jc w:val="center"/>
        <w:rPr>
          <w:rFonts w:ascii="GHEA Grapalat" w:hAnsi="GHEA Grapalat"/>
        </w:rPr>
      </w:pPr>
    </w:p>
    <w:p w14:paraId="0FA6F93B" w14:textId="732D0D74" w:rsidR="00096865" w:rsidRPr="009044F1" w:rsidRDefault="00160AE4" w:rsidP="003C69D1">
      <w:pPr>
        <w:widowControl w:val="0"/>
        <w:jc w:val="center"/>
        <w:rPr>
          <w:rFonts w:ascii="GHEA Grapalat" w:hAnsi="GHEA Grapalat"/>
          <w:i/>
        </w:rPr>
      </w:pPr>
      <w:r w:rsidRPr="009044F1">
        <w:rPr>
          <w:rFonts w:ascii="GHEA Grapalat" w:hAnsi="GHEA Grapalat"/>
          <w:b/>
        </w:rPr>
        <w:t xml:space="preserve">ПРИГЛАШЕНИЯ НА </w:t>
      </w:r>
      <w:r w:rsidR="004409E9">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3C69D1">
      <w:pPr>
        <w:widowControl w:val="0"/>
        <w:jc w:val="center"/>
        <w:rPr>
          <w:rFonts w:ascii="GHEA Grapalat" w:hAnsi="GHEA Grapalat" w:cs="Sylfaen"/>
          <w:b/>
        </w:rPr>
      </w:pPr>
    </w:p>
    <w:p w14:paraId="7E27DFE3" w14:textId="77777777" w:rsidR="00096865" w:rsidRPr="008842CE" w:rsidRDefault="00096865" w:rsidP="003C69D1">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3C69D1">
      <w:pPr>
        <w:widowControl w:val="0"/>
        <w:jc w:val="center"/>
        <w:rPr>
          <w:rFonts w:ascii="GHEA Grapalat" w:hAnsi="GHEA Grapalat"/>
        </w:rPr>
      </w:pPr>
    </w:p>
    <w:p w14:paraId="531A646C"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3C69D1">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3C69D1">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3C69D1">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3C69D1">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3C69D1">
      <w:pPr>
        <w:widowControl w:val="0"/>
        <w:jc w:val="center"/>
        <w:rPr>
          <w:rFonts w:ascii="GHEA Grapalat" w:hAnsi="GHEA Grapalat"/>
          <w:b/>
        </w:rPr>
      </w:pPr>
    </w:p>
    <w:p w14:paraId="0F510C48" w14:textId="77777777" w:rsidR="00520F57" w:rsidRDefault="00520F57" w:rsidP="003C69D1">
      <w:pPr>
        <w:widowControl w:val="0"/>
        <w:jc w:val="center"/>
        <w:rPr>
          <w:rFonts w:ascii="GHEA Grapalat" w:hAnsi="GHEA Grapalat"/>
          <w:b/>
        </w:rPr>
      </w:pPr>
    </w:p>
    <w:p w14:paraId="6D26986F" w14:textId="77777777" w:rsidR="00034B46" w:rsidRDefault="00034B46" w:rsidP="003C69D1">
      <w:pPr>
        <w:widowControl w:val="0"/>
        <w:jc w:val="center"/>
        <w:rPr>
          <w:rFonts w:ascii="GHEA Grapalat" w:hAnsi="GHEA Grapalat"/>
          <w:b/>
        </w:rPr>
      </w:pPr>
    </w:p>
    <w:p w14:paraId="73036F8B" w14:textId="77777777" w:rsidR="00034B46" w:rsidRDefault="00034B46" w:rsidP="003C69D1">
      <w:pPr>
        <w:widowControl w:val="0"/>
        <w:jc w:val="center"/>
        <w:rPr>
          <w:rFonts w:ascii="GHEA Grapalat" w:hAnsi="GHEA Grapalat"/>
          <w:b/>
        </w:rPr>
      </w:pPr>
    </w:p>
    <w:p w14:paraId="24C541CF" w14:textId="77777777" w:rsidR="00034B46" w:rsidRDefault="00034B46" w:rsidP="003C69D1">
      <w:pPr>
        <w:widowControl w:val="0"/>
        <w:jc w:val="center"/>
        <w:rPr>
          <w:rFonts w:ascii="GHEA Grapalat" w:hAnsi="GHEA Grapalat"/>
          <w:b/>
        </w:rPr>
      </w:pPr>
    </w:p>
    <w:p w14:paraId="797A19E2" w14:textId="77777777" w:rsidR="00034B46" w:rsidRDefault="00034B46" w:rsidP="003C69D1">
      <w:pPr>
        <w:widowControl w:val="0"/>
        <w:jc w:val="center"/>
        <w:rPr>
          <w:rFonts w:ascii="GHEA Grapalat" w:hAnsi="GHEA Grapalat"/>
          <w:b/>
        </w:rPr>
      </w:pPr>
    </w:p>
    <w:p w14:paraId="3350CDDF" w14:textId="3E7A6B7B" w:rsidR="008842CE" w:rsidRPr="00374F4A" w:rsidRDefault="00CA590C" w:rsidP="003C69D1">
      <w:pPr>
        <w:widowControl w:val="0"/>
        <w:jc w:val="center"/>
        <w:rPr>
          <w:rFonts w:ascii="GHEA Grapalat" w:hAnsi="GHEA Grapalat"/>
          <w:b/>
        </w:rPr>
      </w:pPr>
      <w:r>
        <w:rPr>
          <w:rFonts w:ascii="GHEA Grapalat" w:hAnsi="GHEA Grapalat"/>
          <w:b/>
        </w:rPr>
        <w:lastRenderedPageBreak/>
        <w:t xml:space="preserve">ЧАСТЬ II. </w:t>
      </w:r>
    </w:p>
    <w:p w14:paraId="3DF6A1D4" w14:textId="77777777" w:rsidR="008842CE" w:rsidRPr="00374F4A" w:rsidRDefault="008842CE" w:rsidP="003C69D1">
      <w:pPr>
        <w:widowControl w:val="0"/>
        <w:jc w:val="center"/>
        <w:rPr>
          <w:rFonts w:ascii="GHEA Grapalat" w:hAnsi="GHEA Grapalat"/>
          <w:b/>
        </w:rPr>
      </w:pPr>
    </w:p>
    <w:p w14:paraId="39AB163C" w14:textId="57D39CE4" w:rsidR="00096865" w:rsidRDefault="00096865" w:rsidP="003C69D1">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409E9">
        <w:rPr>
          <w:rFonts w:ascii="GHEA Grapalat" w:hAnsi="GHEA Grapalat"/>
          <w:b/>
        </w:rPr>
        <w:t>ОТКРЫТЫЙ КОНКУРС</w:t>
      </w:r>
    </w:p>
    <w:p w14:paraId="7380DBED" w14:textId="77777777" w:rsidR="00520F57" w:rsidRPr="008842CE" w:rsidRDefault="00520F57" w:rsidP="003C69D1">
      <w:pPr>
        <w:widowControl w:val="0"/>
        <w:jc w:val="center"/>
        <w:rPr>
          <w:rFonts w:ascii="GHEA Grapalat" w:hAnsi="GHEA Grapalat"/>
          <w:b/>
        </w:rPr>
      </w:pPr>
    </w:p>
    <w:p w14:paraId="31821506" w14:textId="77777777" w:rsidR="00096865" w:rsidRPr="003A1EBB" w:rsidRDefault="00096865" w:rsidP="003C69D1">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3C69D1">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3C69D1">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3C69D1">
      <w:pPr>
        <w:rPr>
          <w:rFonts w:ascii="GHEA Grapalat" w:hAnsi="GHEA Grapalat"/>
          <w:spacing w:val="-6"/>
        </w:rPr>
      </w:pPr>
      <w:r>
        <w:rPr>
          <w:rFonts w:ascii="GHEA Grapalat" w:hAnsi="GHEA Grapalat"/>
          <w:spacing w:val="-6"/>
        </w:rPr>
        <w:br w:type="page"/>
      </w:r>
    </w:p>
    <w:p w14:paraId="48760574" w14:textId="7DEFC80E" w:rsidR="00096865" w:rsidRPr="006D2DF7" w:rsidRDefault="00E17B7F" w:rsidP="003C69D1">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4409E9">
        <w:rPr>
          <w:rFonts w:ascii="GHEA Grapalat" w:hAnsi="GHEA Grapalat"/>
          <w:spacing w:val="-6"/>
        </w:rPr>
        <w:t>BMAShDzB-</w:t>
      </w:r>
      <w:r w:rsidR="00537C75">
        <w:rPr>
          <w:rFonts w:ascii="GHEA Grapalat" w:hAnsi="GHEA Grapalat"/>
          <w:spacing w:val="-6"/>
        </w:rPr>
        <w:t>24/29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3C69D1">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3C69D1">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3C69D1">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3C69D1">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725C1E7F" w:rsidR="003E1421" w:rsidRPr="009044F1" w:rsidRDefault="00A81DD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A1561" w:rsidRPr="006A1561">
        <w:rPr>
          <w:rFonts w:ascii="GHEA Grapalat" w:hAnsi="GHEA Grapalat"/>
          <w:sz w:val="24"/>
          <w:szCs w:val="24"/>
        </w:rPr>
        <w:t>gor.muradyan</w:t>
      </w:r>
      <w:r w:rsidR="009C751A" w:rsidRPr="006A1561">
        <w:rPr>
          <w:rFonts w:ascii="GHEA Grapalat" w:hAnsi="GHEA Grapalat"/>
          <w:sz w:val="24"/>
          <w:szCs w:val="24"/>
        </w:rPr>
        <w:t>@yerevan.am</w:t>
      </w:r>
    </w:p>
    <w:p w14:paraId="77F484EA" w14:textId="77777777" w:rsidR="00096865" w:rsidRPr="009044F1" w:rsidRDefault="00F5653D" w:rsidP="003C69D1">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3C69D1">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3C69D1">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A197DC7" w:rsidR="00096865" w:rsidRPr="009044F1" w:rsidRDefault="00845AA5" w:rsidP="003C69D1">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371438">
        <w:rPr>
          <w:rFonts w:ascii="GHEA Grapalat" w:hAnsi="GHEA Grapalat"/>
          <w:i w:val="0"/>
          <w:sz w:val="24"/>
          <w:szCs w:val="24"/>
        </w:rPr>
        <w:t xml:space="preserve">Предметом закупки является приобретение </w:t>
      </w:r>
      <w:r w:rsidR="00371438" w:rsidRPr="00371438">
        <w:rPr>
          <w:rFonts w:ascii="GHEA Grapalat" w:hAnsi="GHEA Grapalat"/>
          <w:i w:val="0"/>
          <w:sz w:val="24"/>
          <w:szCs w:val="24"/>
        </w:rPr>
        <w:t xml:space="preserve">работ по благоустройству территории, прилегающей к зданию </w:t>
      </w:r>
      <w:r w:rsidR="00371438">
        <w:rPr>
          <w:rFonts w:ascii="GHEA Grapalat" w:hAnsi="GHEA Grapalat"/>
          <w:i w:val="0"/>
          <w:sz w:val="24"/>
          <w:szCs w:val="24"/>
        </w:rPr>
        <w:t>Б</w:t>
      </w:r>
      <w:r w:rsidR="00371438" w:rsidRPr="00371438">
        <w:rPr>
          <w:rFonts w:ascii="GHEA Grapalat" w:hAnsi="GHEA Grapalat"/>
          <w:i w:val="0"/>
          <w:sz w:val="24"/>
          <w:szCs w:val="24"/>
        </w:rPr>
        <w:t xml:space="preserve">анаван 5, </w:t>
      </w:r>
      <w:r w:rsidR="00371438">
        <w:rPr>
          <w:rFonts w:ascii="GHEA Grapalat" w:hAnsi="GHEA Grapalat"/>
          <w:i w:val="0"/>
          <w:sz w:val="24"/>
          <w:szCs w:val="24"/>
        </w:rPr>
        <w:t>Д</w:t>
      </w:r>
      <w:r w:rsidR="00371438" w:rsidRPr="00371438">
        <w:rPr>
          <w:rFonts w:ascii="GHEA Grapalat" w:hAnsi="GHEA Grapalat"/>
          <w:i w:val="0"/>
          <w:sz w:val="24"/>
          <w:szCs w:val="24"/>
        </w:rPr>
        <w:t>жрвеж, административн</w:t>
      </w:r>
      <w:r w:rsidR="00371438">
        <w:rPr>
          <w:rFonts w:ascii="GHEA Grapalat" w:hAnsi="GHEA Grapalat"/>
          <w:i w:val="0"/>
          <w:sz w:val="24"/>
          <w:szCs w:val="24"/>
        </w:rPr>
        <w:t>ого</w:t>
      </w:r>
      <w:r w:rsidR="00371438" w:rsidRPr="00371438">
        <w:rPr>
          <w:rFonts w:ascii="GHEA Grapalat" w:hAnsi="GHEA Grapalat"/>
          <w:i w:val="0"/>
          <w:sz w:val="24"/>
          <w:szCs w:val="24"/>
        </w:rPr>
        <w:t xml:space="preserve"> район</w:t>
      </w:r>
      <w:r w:rsidR="00371438">
        <w:rPr>
          <w:rFonts w:ascii="GHEA Grapalat" w:hAnsi="GHEA Grapalat"/>
          <w:i w:val="0"/>
          <w:sz w:val="24"/>
          <w:szCs w:val="24"/>
        </w:rPr>
        <w:t>а</w:t>
      </w:r>
      <w:r w:rsidR="00371438" w:rsidRPr="00371438">
        <w:rPr>
          <w:rFonts w:ascii="GHEA Grapalat" w:hAnsi="GHEA Grapalat"/>
          <w:i w:val="0"/>
          <w:sz w:val="24"/>
          <w:szCs w:val="24"/>
        </w:rPr>
        <w:t xml:space="preserve"> </w:t>
      </w:r>
      <w:r w:rsidR="00371438">
        <w:rPr>
          <w:rFonts w:ascii="GHEA Grapalat" w:hAnsi="GHEA Grapalat"/>
          <w:i w:val="0"/>
          <w:sz w:val="24"/>
          <w:szCs w:val="24"/>
        </w:rPr>
        <w:t>Н</w:t>
      </w:r>
      <w:r w:rsidR="00371438" w:rsidRPr="00371438">
        <w:rPr>
          <w:rFonts w:ascii="GHEA Grapalat" w:hAnsi="GHEA Grapalat"/>
          <w:i w:val="0"/>
          <w:sz w:val="24"/>
          <w:szCs w:val="24"/>
        </w:rPr>
        <w:t xml:space="preserve">ор </w:t>
      </w:r>
      <w:r w:rsidR="00371438">
        <w:rPr>
          <w:rFonts w:ascii="GHEA Grapalat" w:hAnsi="GHEA Grapalat"/>
          <w:i w:val="0"/>
          <w:sz w:val="24"/>
          <w:szCs w:val="24"/>
        </w:rPr>
        <w:t>Н</w:t>
      </w:r>
      <w:r w:rsidR="00371438" w:rsidRPr="00371438">
        <w:rPr>
          <w:rFonts w:ascii="GHEA Grapalat" w:hAnsi="GHEA Grapalat"/>
          <w:i w:val="0"/>
          <w:sz w:val="24"/>
          <w:szCs w:val="24"/>
        </w:rPr>
        <w:t xml:space="preserve">орк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sidRPr="00371438">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E35E99" w:rsidRPr="00371438">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3C69D1">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3C69D1">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3C69D1">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3C69D1">
            <w:pPr>
              <w:pStyle w:val="BodyTextIndent2"/>
              <w:widowControl w:val="0"/>
              <w:spacing w:line="240" w:lineRule="auto"/>
              <w:ind w:firstLine="0"/>
              <w:rPr>
                <w:rFonts w:ascii="GHEA Grapalat" w:hAnsi="GHEA Grapalat"/>
                <w:sz w:val="24"/>
                <w:szCs w:val="24"/>
                <w:u w:val="single"/>
              </w:rPr>
            </w:pPr>
          </w:p>
        </w:tc>
      </w:tr>
      <w:tr w:rsidR="00C503B2" w:rsidRPr="009044F1" w14:paraId="6D700080" w14:textId="77777777" w:rsidTr="00216275">
        <w:trPr>
          <w:jc w:val="center"/>
        </w:trPr>
        <w:tc>
          <w:tcPr>
            <w:tcW w:w="1331" w:type="dxa"/>
            <w:vAlign w:val="center"/>
          </w:tcPr>
          <w:p w14:paraId="35744E49" w14:textId="0B6F9460" w:rsidR="00C503B2" w:rsidRPr="003F04E2" w:rsidRDefault="00E35E99" w:rsidP="003C69D1">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6266B9C4" w:rsidR="00C503B2" w:rsidRPr="00865141" w:rsidRDefault="00865141" w:rsidP="003C69D1">
            <w:pPr>
              <w:pStyle w:val="BodyTextIndent2"/>
              <w:widowControl w:val="0"/>
              <w:spacing w:line="240" w:lineRule="auto"/>
              <w:ind w:firstLine="0"/>
              <w:jc w:val="center"/>
              <w:rPr>
                <w:rFonts w:ascii="GHEA Grapalat" w:hAnsi="GHEA Grapalat"/>
                <w:iCs/>
                <w:sz w:val="24"/>
                <w:szCs w:val="24"/>
              </w:rPr>
            </w:pPr>
            <w:r w:rsidRPr="00865141">
              <w:rPr>
                <w:rFonts w:ascii="GHEA Grapalat" w:hAnsi="GHEA Grapalat"/>
                <w:iCs/>
                <w:sz w:val="24"/>
                <w:szCs w:val="24"/>
              </w:rPr>
              <w:t>35996735</w:t>
            </w:r>
          </w:p>
        </w:tc>
        <w:tc>
          <w:tcPr>
            <w:tcW w:w="6175" w:type="dxa"/>
            <w:vAlign w:val="center"/>
          </w:tcPr>
          <w:p w14:paraId="03B90E8E" w14:textId="05F31182" w:rsidR="00C503B2" w:rsidRPr="00371438" w:rsidRDefault="00371438" w:rsidP="003C69D1">
            <w:pPr>
              <w:pStyle w:val="BodyTextIndent2"/>
              <w:widowControl w:val="0"/>
              <w:spacing w:line="240" w:lineRule="auto"/>
              <w:ind w:firstLine="0"/>
              <w:rPr>
                <w:rFonts w:ascii="GHEA Grapalat" w:hAnsi="GHEA Grapalat"/>
                <w:bCs/>
                <w:iCs/>
                <w:sz w:val="18"/>
                <w:szCs w:val="16"/>
                <w:vertAlign w:val="subscript"/>
              </w:rPr>
            </w:pPr>
            <w:r w:rsidRPr="00371438">
              <w:rPr>
                <w:rFonts w:ascii="GHEA Grapalat" w:hAnsi="GHEA Grapalat"/>
                <w:iCs/>
                <w:sz w:val="24"/>
                <w:szCs w:val="24"/>
              </w:rPr>
              <w:t>приобретение работ по благоустройству территории, прилегающей к зданию Банаван 5, Джрвеж, административного района Нор Норк</w:t>
            </w:r>
          </w:p>
        </w:tc>
      </w:tr>
    </w:tbl>
    <w:p w14:paraId="36AF8C1F" w14:textId="77777777" w:rsidR="00096865" w:rsidRPr="009044F1" w:rsidRDefault="00816505"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3C69D1">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3C69D1">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3C69D1">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3C69D1">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3C69D1">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3C69D1">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3C69D1">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настоящего пункта списки после дня подачи заявки, то данная его заявка не </w:t>
      </w:r>
      <w:r w:rsidRPr="009044F1">
        <w:rPr>
          <w:rFonts w:ascii="GHEA Grapalat" w:hAnsi="GHEA Grapalat"/>
        </w:rPr>
        <w:lastRenderedPageBreak/>
        <w:t>подлежит отклонению.</w:t>
      </w:r>
    </w:p>
    <w:p w14:paraId="18932594" w14:textId="77777777" w:rsidR="00943D49" w:rsidRDefault="00943D49" w:rsidP="003C69D1">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3C69D1">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3C69D1">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3C69D1">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3C69D1">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3C69D1">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14:paraId="1E40DC8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3C69D1">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3C69D1">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3C69D1">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3C69D1">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3C69D1">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w:t>
      </w:r>
      <w:r w:rsidR="000A6B75" w:rsidRPr="009044F1">
        <w:rPr>
          <w:rFonts w:ascii="GHEA Grapalat" w:hAnsi="GHEA Grapalat"/>
          <w:sz w:val="24"/>
          <w:szCs w:val="24"/>
        </w:rPr>
        <w:lastRenderedPageBreak/>
        <w:t>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3C69D1">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3C69D1">
      <w:pPr>
        <w:widowControl w:val="0"/>
        <w:jc w:val="center"/>
        <w:rPr>
          <w:rFonts w:ascii="GHEA Grapalat" w:hAnsi="GHEA Grapalat"/>
          <w:b/>
        </w:rPr>
      </w:pPr>
    </w:p>
    <w:p w14:paraId="52515570" w14:textId="77777777" w:rsidR="00813CE0" w:rsidRPr="00572A57" w:rsidRDefault="00ED2352" w:rsidP="003C69D1">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3C69D1">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3C69D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3C69D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w:t>
      </w:r>
      <w:r w:rsidR="00791FE4" w:rsidRPr="007D4470">
        <w:rPr>
          <w:rFonts w:ascii="GHEA Grapalat" w:hAnsi="GHEA Grapalat"/>
        </w:rPr>
        <w:lastRenderedPageBreak/>
        <w:t>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3C69D1">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3C69D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3C69D1">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3C69D1">
      <w:pPr>
        <w:widowControl w:val="0"/>
        <w:jc w:val="center"/>
        <w:rPr>
          <w:rFonts w:ascii="GHEA Grapalat" w:hAnsi="GHEA Grapalat"/>
          <w:b/>
        </w:rPr>
      </w:pPr>
    </w:p>
    <w:p w14:paraId="1683E855" w14:textId="77777777" w:rsidR="00096865" w:rsidRPr="00995804" w:rsidRDefault="00955A1E" w:rsidP="003C69D1">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3C69D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3C69D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090A82F6" w:rsidR="00096865" w:rsidRPr="005114D0" w:rsidRDefault="000946A3"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409E9">
        <w:rPr>
          <w:rFonts w:ascii="GHEA Grapalat" w:hAnsi="GHEA Grapalat"/>
          <w:sz w:val="24"/>
          <w:szCs w:val="24"/>
        </w:rPr>
        <w:t>открытый конкурс</w:t>
      </w:r>
      <w:r w:rsidRPr="009044F1">
        <w:rPr>
          <w:rFonts w:ascii="GHEA Grapalat" w:hAnsi="GHEA Grapalat"/>
          <w:sz w:val="24"/>
          <w:szCs w:val="24"/>
        </w:rPr>
        <w:t>.</w:t>
      </w:r>
    </w:p>
    <w:p w14:paraId="2DAEAB8E" w14:textId="1CAF47AE" w:rsidR="008B1605" w:rsidRPr="009044F1" w:rsidRDefault="00096865"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F602DC">
        <w:rPr>
          <w:rFonts w:ascii="GHEA Grapalat" w:hAnsi="GHEA Grapalat"/>
          <w:b/>
          <w:i/>
          <w:iCs/>
          <w:lang w:val="hy-AM"/>
        </w:rPr>
        <w:t>11:00</w:t>
      </w:r>
      <w:r w:rsidR="00601797" w:rsidRPr="00601797">
        <w:rPr>
          <w:rFonts w:ascii="GHEA Grapalat" w:hAnsi="GHEA Grapalat"/>
          <w:b/>
          <w:i/>
          <w:iCs/>
          <w:lang w:val="hy-AM"/>
        </w:rPr>
        <w:t xml:space="preserve"> часов </w:t>
      </w:r>
      <w:r w:rsidR="008543B2">
        <w:rPr>
          <w:rFonts w:ascii="GHEA Grapalat" w:hAnsi="GHEA Grapalat"/>
          <w:b/>
          <w:i/>
          <w:iCs/>
          <w:lang w:val="hy-AM"/>
        </w:rPr>
        <w:t>11</w:t>
      </w:r>
      <w:r w:rsidR="00B23576">
        <w:rPr>
          <w:rFonts w:ascii="GHEA Grapalat" w:hAnsi="GHEA Grapalat"/>
          <w:b/>
          <w:i/>
          <w:iCs/>
          <w:lang w:val="hy-AM"/>
        </w:rPr>
        <w:t>.0</w:t>
      </w:r>
      <w:r w:rsidR="00B31413">
        <w:rPr>
          <w:rFonts w:ascii="GHEA Grapalat" w:hAnsi="GHEA Grapalat"/>
          <w:b/>
          <w:i/>
          <w:iCs/>
          <w:lang w:val="hy-AM"/>
        </w:rPr>
        <w:t>4</w:t>
      </w:r>
      <w:r w:rsidR="00B23576">
        <w:rPr>
          <w:rFonts w:ascii="GHEA Grapalat" w:hAnsi="GHEA Grapalat"/>
          <w:b/>
          <w:i/>
          <w:iCs/>
          <w:lang w:val="hy-AM"/>
        </w:rPr>
        <w:t>.2024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3C69D1">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3C69D1">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3C69D1">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3C69D1">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3C69D1">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3C69D1">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3C69D1">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3C69D1">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727DF9D8" w14:textId="37A3EB65" w:rsidR="00DE0FA1" w:rsidRDefault="00DE0FA1" w:rsidP="003C69D1">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21F24418" w14:textId="77777777" w:rsidR="00831ECC" w:rsidRPr="00191DB4" w:rsidRDefault="00831ECC" w:rsidP="003C69D1">
      <w:pPr>
        <w:pStyle w:val="norm"/>
        <w:widowControl w:val="0"/>
        <w:tabs>
          <w:tab w:val="left" w:pos="1134"/>
        </w:tabs>
        <w:spacing w:line="240" w:lineRule="auto"/>
        <w:ind w:firstLine="567"/>
        <w:rPr>
          <w:rFonts w:ascii="GHEA Grapalat" w:hAnsi="GHEA Grapalat"/>
          <w:color w:val="FF0000"/>
        </w:rPr>
      </w:pPr>
      <w:r w:rsidRPr="00191DB4">
        <w:rPr>
          <w:rFonts w:ascii="GHEA Grapalat" w:hAnsi="GHEA Grapalat"/>
          <w:color w:val="FF0000"/>
          <w:sz w:val="24"/>
          <w:szCs w:val="24"/>
        </w:rPr>
        <w:t>4) при закупке строительных работ</w:t>
      </w:r>
      <w:r w:rsidRPr="00191DB4">
        <w:rPr>
          <w:rFonts w:ascii="GHEA Grapalat" w:hAnsi="GHEA Grapalat"/>
          <w:color w:val="FF0000"/>
        </w:rPr>
        <w:t xml:space="preserve">- </w:t>
      </w:r>
      <w:r w:rsidRPr="00191DB4">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191DB4">
        <w:rPr>
          <w:rStyle w:val="FootnoteReference"/>
          <w:rFonts w:ascii="GHEA Grapalat" w:hAnsi="GHEA Grapalat"/>
          <w:color w:val="FF0000"/>
        </w:rPr>
        <w:footnoteReference w:customMarkFollows="1" w:id="6"/>
        <w:t>9</w:t>
      </w:r>
    </w:p>
    <w:p w14:paraId="268A47D3" w14:textId="77777777" w:rsidR="00831ECC" w:rsidRPr="00AA7117" w:rsidRDefault="00831ECC" w:rsidP="003C69D1">
      <w:pPr>
        <w:widowControl w:val="0"/>
        <w:tabs>
          <w:tab w:val="left" w:pos="1134"/>
        </w:tabs>
        <w:ind w:firstLine="567"/>
        <w:jc w:val="both"/>
        <w:rPr>
          <w:rFonts w:ascii="GHEA Grapalat" w:hAnsi="GHEA Grapalat"/>
        </w:rPr>
      </w:pPr>
    </w:p>
    <w:p w14:paraId="669FA25F" w14:textId="77777777" w:rsidR="000845F6" w:rsidRPr="009044F1" w:rsidRDefault="005F25EF" w:rsidP="003C69D1">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w:t>
      </w:r>
      <w:r w:rsidR="003E3FD0" w:rsidRPr="009044F1">
        <w:rPr>
          <w:rFonts w:ascii="GHEA Grapalat" w:hAnsi="GHEA Grapalat"/>
          <w:sz w:val="24"/>
          <w:szCs w:val="24"/>
        </w:rPr>
        <w:lastRenderedPageBreak/>
        <w:t xml:space="preserve">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3C69D1">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3C69D1">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3C69D1">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3C69D1">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3C69D1">
      <w:pPr>
        <w:pStyle w:val="norm"/>
        <w:widowControl w:val="0"/>
        <w:spacing w:line="240" w:lineRule="auto"/>
        <w:ind w:firstLine="0"/>
        <w:rPr>
          <w:rFonts w:ascii="GHEA Grapalat" w:hAnsi="GHEA Grapalat" w:cs="Sylfaen"/>
          <w:sz w:val="24"/>
          <w:szCs w:val="24"/>
        </w:rPr>
      </w:pPr>
    </w:p>
    <w:p w14:paraId="448029D7" w14:textId="77777777" w:rsidR="0049655D" w:rsidRDefault="00C90BCA" w:rsidP="003C69D1">
      <w:pPr>
        <w:rPr>
          <w:rFonts w:ascii="GHEA Grapalat" w:hAnsi="GHEA Grapalat"/>
          <w:b/>
        </w:rPr>
      </w:pPr>
      <w:r>
        <w:rPr>
          <w:rFonts w:ascii="GHEA Grapalat" w:hAnsi="GHEA Grapalat"/>
          <w:b/>
        </w:rPr>
        <w:t>-----------------------------</w:t>
      </w:r>
    </w:p>
    <w:p w14:paraId="03D207CF" w14:textId="77777777" w:rsidR="00C90BCA" w:rsidDel="00B2007E" w:rsidRDefault="00C90BCA" w:rsidP="003C69D1">
      <w:pPr>
        <w:widowControl w:val="0"/>
        <w:jc w:val="center"/>
        <w:rPr>
          <w:del w:id="4" w:author="Inesa Kocharyan" w:date="2022-03-25T12:10:00Z"/>
          <w:rFonts w:ascii="GHEA Grapalat" w:hAnsi="GHEA Grapalat"/>
          <w:b/>
        </w:rPr>
      </w:pPr>
    </w:p>
    <w:p w14:paraId="2B82367D" w14:textId="77777777" w:rsidR="00700398" w:rsidRDefault="00700398" w:rsidP="003C69D1">
      <w:pPr>
        <w:widowControl w:val="0"/>
        <w:jc w:val="center"/>
        <w:rPr>
          <w:rFonts w:ascii="GHEA Grapalat" w:hAnsi="GHEA Grapalat"/>
          <w:b/>
        </w:rPr>
      </w:pPr>
    </w:p>
    <w:p w14:paraId="3D712C48" w14:textId="77777777" w:rsidR="00700398" w:rsidRDefault="00700398" w:rsidP="003C69D1">
      <w:pPr>
        <w:widowControl w:val="0"/>
        <w:jc w:val="center"/>
        <w:rPr>
          <w:rFonts w:ascii="GHEA Grapalat" w:hAnsi="GHEA Grapalat"/>
          <w:b/>
        </w:rPr>
      </w:pPr>
    </w:p>
    <w:p w14:paraId="39BC9BF3" w14:textId="77777777" w:rsidR="00700398" w:rsidRDefault="00700398" w:rsidP="003C69D1">
      <w:pPr>
        <w:rPr>
          <w:rFonts w:ascii="GHEA Grapalat" w:hAnsi="GHEA Grapalat"/>
          <w:b/>
        </w:rPr>
      </w:pPr>
      <w:r>
        <w:rPr>
          <w:rFonts w:ascii="GHEA Grapalat" w:hAnsi="GHEA Grapalat"/>
          <w:b/>
        </w:rPr>
        <w:br w:type="page"/>
      </w:r>
    </w:p>
    <w:p w14:paraId="5CB68439" w14:textId="77777777" w:rsidR="00831ECC" w:rsidRPr="00191DB4" w:rsidRDefault="00831ECC" w:rsidP="003C69D1">
      <w:pPr>
        <w:jc w:val="center"/>
        <w:rPr>
          <w:rFonts w:ascii="GHEA Grapalat" w:hAnsi="GHEA Grapalat" w:cs="Arial"/>
          <w:b/>
        </w:rPr>
      </w:pPr>
      <w:r w:rsidRPr="00191DB4">
        <w:rPr>
          <w:rFonts w:ascii="GHEA Grapalat" w:hAnsi="GHEA Grapalat"/>
          <w:b/>
        </w:rPr>
        <w:lastRenderedPageBreak/>
        <w:t>5.ЦЕНОВОЕ ПРЕДЛОЖЕНИЕ ЗАЯВКИ</w:t>
      </w:r>
    </w:p>
    <w:p w14:paraId="60FB7624" w14:textId="77777777" w:rsidR="00831ECC" w:rsidRPr="00191DB4" w:rsidRDefault="00831ECC" w:rsidP="003C69D1">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29F03173"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7EA5D19B"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A67166E" w14:textId="77777777" w:rsidR="00831ECC" w:rsidRPr="001200A7"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FD43BD3" w14:textId="77777777" w:rsidR="00831ECC" w:rsidRPr="001200A7" w:rsidRDefault="00831ECC" w:rsidP="003C69D1">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2C07DA8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45754D2"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655DC5B8"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976FDFB" w14:textId="77777777" w:rsidR="00831ECC" w:rsidRPr="00191DB4" w:rsidRDefault="00831ECC" w:rsidP="003C69D1">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4FA73BB" w14:textId="77777777" w:rsidR="00831ECC" w:rsidRPr="00191DB4" w:rsidRDefault="00831ECC" w:rsidP="003C69D1">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573695D6"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641F28D4"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6E310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105C5FA5"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2CDFEF4"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w:t>
      </w:r>
      <w:r w:rsidRPr="00191DB4">
        <w:rPr>
          <w:rFonts w:ascii="GHEA Grapalat" w:hAnsi="GHEA Grapalat"/>
          <w:sz w:val="24"/>
          <w:szCs w:val="24"/>
        </w:rPr>
        <w:lastRenderedPageBreak/>
        <w:t>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3BAB173" w14:textId="77777777" w:rsidR="00831ECC" w:rsidRPr="00191DB4" w:rsidRDefault="00831ECC" w:rsidP="003C69D1">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5C368EAC" w14:textId="77777777" w:rsidR="00831ECC" w:rsidRPr="00191DB4" w:rsidRDefault="00831ECC" w:rsidP="003C69D1">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3C69D1">
      <w:pPr>
        <w:jc w:val="center"/>
        <w:rPr>
          <w:rFonts w:ascii="GHEA Grapalat" w:hAnsi="GHEA Grapalat"/>
          <w:b/>
        </w:rPr>
      </w:pPr>
    </w:p>
    <w:p w14:paraId="678321DC" w14:textId="77777777" w:rsidR="00096865" w:rsidRPr="00230D36" w:rsidRDefault="00220C7C" w:rsidP="003C69D1">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3C69D1">
      <w:pPr>
        <w:jc w:val="center"/>
        <w:rPr>
          <w:rFonts w:ascii="GHEA Grapalat" w:hAnsi="GHEA Grapalat"/>
          <w:b/>
        </w:rPr>
      </w:pPr>
    </w:p>
    <w:p w14:paraId="7D88709A" w14:textId="77777777" w:rsidR="00096865" w:rsidRPr="00AA7117" w:rsidRDefault="00220C7C" w:rsidP="003C69D1">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3C69D1">
      <w:pPr>
        <w:widowControl w:val="0"/>
        <w:ind w:firstLine="567"/>
        <w:jc w:val="center"/>
        <w:rPr>
          <w:rFonts w:ascii="GHEA Grapalat" w:hAnsi="GHEA Grapalat"/>
          <w:b/>
        </w:rPr>
      </w:pPr>
    </w:p>
    <w:p w14:paraId="5FEB0B5B" w14:textId="352D4580" w:rsidR="00096865" w:rsidRPr="00221C7B" w:rsidRDefault="000D701E" w:rsidP="003C69D1">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3C69D1">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3C69D1">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xml:space="preserve">, если результаты процедуры </w:t>
      </w:r>
      <w:r w:rsidR="00C7412D">
        <w:rPr>
          <w:rFonts w:ascii="GHEA Grapalat" w:hAnsi="GHEA Grapalat"/>
        </w:rPr>
        <w:lastRenderedPageBreak/>
        <w:t>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3C69D1">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3C69D1">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3C69D1">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3C69D1">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3C69D1">
      <w:pPr>
        <w:widowControl w:val="0"/>
        <w:ind w:firstLine="567"/>
        <w:jc w:val="both"/>
        <w:rPr>
          <w:rFonts w:ascii="GHEA Grapalat" w:hAnsi="GHEA Grapalat" w:cs="Sylfaen"/>
        </w:rPr>
      </w:pPr>
    </w:p>
    <w:p w14:paraId="70C79345" w14:textId="77777777" w:rsidR="000A7528" w:rsidRPr="00681F45" w:rsidRDefault="00283198" w:rsidP="003C69D1">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3C69D1">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8769A62" w14:textId="77777777" w:rsidR="00F20DA5" w:rsidRPr="009044F1" w:rsidRDefault="00283198" w:rsidP="003C69D1">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4DE08C56" w:rsidR="0063461E" w:rsidRDefault="00283198" w:rsidP="003C69D1">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4583E" w:rsidRPr="0024583E">
        <w:rPr>
          <w:rFonts w:ascii="GHEA Grapalat" w:hAnsi="GHEA Grapalat"/>
          <w:b/>
          <w:bCs/>
          <w:i/>
        </w:rPr>
        <w:t>90</w:t>
      </w:r>
      <w:r w:rsidR="0024583E" w:rsidRPr="0024583E">
        <w:rPr>
          <w:rFonts w:ascii="Courier New" w:hAnsi="Courier New" w:cs="Courier New"/>
          <w:b/>
          <w:bCs/>
          <w:i/>
        </w:rPr>
        <w:t> </w:t>
      </w:r>
      <w:r w:rsidR="0024583E" w:rsidRPr="0024583E">
        <w:rPr>
          <w:rFonts w:ascii="GHEA Grapalat" w:hAnsi="GHEA Grapalat"/>
          <w:b/>
          <w:bCs/>
          <w:i/>
        </w:rPr>
        <w:t>(девяноста)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3C69D1">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3C69D1">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w:t>
      </w:r>
      <w:r w:rsidRPr="00521B73">
        <w:rPr>
          <w:rFonts w:ascii="GHEA Grapalat" w:hAnsi="GHEA Grapalat"/>
          <w:b/>
          <w:bCs/>
        </w:rPr>
        <w:lastRenderedPageBreak/>
        <w:t>требованиям приглашения.</w:t>
      </w:r>
    </w:p>
    <w:p w14:paraId="78B1255C" w14:textId="77777777" w:rsidR="002626F7" w:rsidRDefault="002626F7" w:rsidP="003C69D1">
      <w:pPr>
        <w:rPr>
          <w:rFonts w:ascii="GHEA Grapalat" w:hAnsi="GHEA Grapalat" w:cs="Sylfaen"/>
        </w:rPr>
      </w:pPr>
    </w:p>
    <w:p w14:paraId="3EF3263E" w14:textId="77777777" w:rsidR="00096865" w:rsidRPr="009044F1" w:rsidRDefault="00E70FC4" w:rsidP="003C69D1">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32FA8476" w:rsidR="00096865" w:rsidRPr="009044F1" w:rsidRDefault="00FD2748" w:rsidP="003C69D1">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F602DC">
        <w:rPr>
          <w:rFonts w:ascii="GHEA Grapalat" w:hAnsi="GHEA Grapalat"/>
          <w:b/>
          <w:lang w:val="hy-AM"/>
        </w:rPr>
        <w:t>11:00</w:t>
      </w:r>
      <w:r w:rsidR="00601797" w:rsidRPr="00601797">
        <w:rPr>
          <w:rFonts w:ascii="GHEA Grapalat" w:hAnsi="GHEA Grapalat"/>
          <w:b/>
          <w:lang w:val="hy-AM"/>
        </w:rPr>
        <w:t xml:space="preserve"> часов </w:t>
      </w:r>
      <w:r w:rsidR="0032055D">
        <w:rPr>
          <w:rFonts w:ascii="GHEA Grapalat" w:hAnsi="GHEA Grapalat"/>
          <w:b/>
          <w:lang w:val="hy-AM"/>
        </w:rPr>
        <w:t>11</w:t>
      </w:r>
      <w:r w:rsidR="00B23576">
        <w:rPr>
          <w:rFonts w:ascii="GHEA Grapalat" w:hAnsi="GHEA Grapalat"/>
          <w:b/>
          <w:lang w:val="hy-AM"/>
        </w:rPr>
        <w:t>.0</w:t>
      </w:r>
      <w:r w:rsidR="00B31413">
        <w:rPr>
          <w:rFonts w:ascii="GHEA Grapalat" w:hAnsi="GHEA Grapalat"/>
          <w:b/>
          <w:lang w:val="hy-AM"/>
        </w:rPr>
        <w:t>4</w:t>
      </w:r>
      <w:r w:rsidR="00B23576">
        <w:rPr>
          <w:rFonts w:ascii="GHEA Grapalat" w:hAnsi="GHEA Grapalat"/>
          <w:b/>
          <w:lang w:val="hy-AM"/>
        </w:rPr>
        <w:t>.2024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3C69D1">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3C69D1">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3C69D1">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w:t>
      </w:r>
      <w:r w:rsidRPr="009044F1">
        <w:rPr>
          <w:rFonts w:ascii="GHEA Grapalat" w:hAnsi="GHEA Grapalat"/>
          <w:sz w:val="24"/>
          <w:szCs w:val="24"/>
        </w:rPr>
        <w:lastRenderedPageBreak/>
        <w:t>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3C69D1">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7"/>
        <w:t>11</w:t>
      </w:r>
      <w:r w:rsidR="00CE5812" w:rsidRPr="00CE5812">
        <w:rPr>
          <w:rFonts w:ascii="GHEA Grapalat" w:hAnsi="GHEA Grapalat"/>
        </w:rPr>
        <w:t>.</w:t>
      </w:r>
    </w:p>
    <w:p w14:paraId="6C03FAEF" w14:textId="77777777" w:rsidR="001A6D39" w:rsidRPr="00186559"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r w:rsidRPr="002F249D">
        <w:rPr>
          <w:rFonts w:ascii="GHEA Grapalat" w:hAnsi="GHEA Grapalat"/>
          <w:sz w:val="24"/>
          <w:szCs w:val="24"/>
        </w:rPr>
        <w:lastRenderedPageBreak/>
        <w:t xml:space="preserve">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3C69D1">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3C69D1">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3C69D1">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 xml:space="preserve">При этом в </w:t>
      </w:r>
      <w:r w:rsidRPr="00895E05">
        <w:rPr>
          <w:rFonts w:ascii="GHEA Grapalat" w:hAnsi="GHEA Grapalat"/>
          <w:sz w:val="24"/>
          <w:szCs w:val="24"/>
        </w:rPr>
        <w:lastRenderedPageBreak/>
        <w:t>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3C69D1">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3C69D1">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3C69D1">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sidRPr="00110330">
        <w:rPr>
          <w:rFonts w:ascii="GHEA Grapalat" w:hAnsi="GHEA Grapalat"/>
        </w:rPr>
        <w:lastRenderedPageBreak/>
        <w:t>мотивированное решение о включении данного участника в список;</w:t>
      </w:r>
    </w:p>
    <w:p w14:paraId="4B77D302" w14:textId="77777777" w:rsidR="001A6D39" w:rsidRDefault="001A6D39" w:rsidP="003C69D1">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3C69D1">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574DBDB" w14:textId="77777777" w:rsidR="001A6D39" w:rsidRPr="00793DC2" w:rsidRDefault="001A6D39" w:rsidP="003C69D1">
      <w:pPr>
        <w:widowControl w:val="0"/>
        <w:ind w:left="284"/>
        <w:contextualSpacing/>
        <w:jc w:val="both"/>
        <w:rPr>
          <w:rFonts w:ascii="GHEA Grapalat" w:hAnsi="GHEA Grapalat"/>
        </w:rPr>
      </w:pPr>
    </w:p>
    <w:p w14:paraId="6F2307BE" w14:textId="77777777" w:rsidR="001A6D39" w:rsidRPr="009044F1" w:rsidRDefault="001A6D39" w:rsidP="003C69D1">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3C69D1">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3C69D1">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3C69D1">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3C69D1">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w:t>
      </w:r>
      <w:r w:rsidRPr="009044F1">
        <w:rPr>
          <w:rFonts w:ascii="GHEA Grapalat" w:hAnsi="GHEA Grapalat"/>
        </w:rPr>
        <w:lastRenderedPageBreak/>
        <w:t>воспроизведенном (отсканированном) с утвержденного оригинала варианте.</w:t>
      </w:r>
    </w:p>
    <w:p w14:paraId="0FC5A0D5" w14:textId="77777777" w:rsidR="001A6D39" w:rsidRPr="00D3436F"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3C69D1">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3C69D1">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3C69D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3C69D1">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3C69D1">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3C69D1">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3C69D1">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3C69D1">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3C69D1">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lastRenderedPageBreak/>
        <w:t>- не применим, если заявку подал только один участник, с которым заключается договор;</w:t>
      </w:r>
    </w:p>
    <w:p w14:paraId="61FDDB2E" w14:textId="77777777" w:rsidR="001A6D39" w:rsidRDefault="001A6D39" w:rsidP="003C69D1">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3C69D1">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3C69D1">
      <w:pPr>
        <w:widowControl w:val="0"/>
        <w:jc w:val="center"/>
        <w:rPr>
          <w:rFonts w:ascii="GHEA Grapalat" w:hAnsi="GHEA Grapalat"/>
          <w:b/>
        </w:rPr>
      </w:pPr>
    </w:p>
    <w:p w14:paraId="299DB22A" w14:textId="77777777" w:rsidR="00B73109" w:rsidRDefault="00B73109" w:rsidP="003C69D1">
      <w:pPr>
        <w:widowControl w:val="0"/>
        <w:jc w:val="center"/>
        <w:rPr>
          <w:rFonts w:ascii="GHEA Grapalat" w:hAnsi="GHEA Grapalat"/>
          <w:b/>
        </w:rPr>
      </w:pPr>
    </w:p>
    <w:p w14:paraId="21C8BADE" w14:textId="77777777" w:rsidR="000313A6" w:rsidRDefault="00AA0AD8" w:rsidP="003C69D1">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3C69D1">
      <w:pPr>
        <w:widowControl w:val="0"/>
        <w:jc w:val="center"/>
        <w:rPr>
          <w:rFonts w:ascii="GHEA Grapalat" w:hAnsi="GHEA Grapalat" w:cs="Arial"/>
          <w:b/>
          <w:iCs/>
        </w:rPr>
      </w:pPr>
    </w:p>
    <w:p w14:paraId="4FC7EE06"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3C69D1">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w:t>
      </w:r>
      <w:r w:rsidRPr="009044F1">
        <w:rPr>
          <w:rFonts w:ascii="GHEA Grapalat" w:hAnsi="GHEA Grapalat"/>
        </w:rPr>
        <w:lastRenderedPageBreak/>
        <w:t>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3C69D1">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3C69D1">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3C69D1">
      <w:pPr>
        <w:widowControl w:val="0"/>
        <w:jc w:val="center"/>
        <w:rPr>
          <w:rFonts w:ascii="GHEA Grapalat" w:hAnsi="GHEA Grapalat"/>
          <w:b/>
        </w:rPr>
      </w:pPr>
    </w:p>
    <w:p w14:paraId="07EA29F4" w14:textId="77777777" w:rsidR="00B73109" w:rsidRDefault="00B73109" w:rsidP="003C69D1">
      <w:pPr>
        <w:widowControl w:val="0"/>
        <w:jc w:val="center"/>
        <w:rPr>
          <w:rFonts w:ascii="GHEA Grapalat" w:hAnsi="GHEA Grapalat"/>
          <w:b/>
        </w:rPr>
      </w:pPr>
    </w:p>
    <w:p w14:paraId="3D5820A6" w14:textId="77777777" w:rsidR="00546AA0" w:rsidRDefault="00030D40" w:rsidP="003C69D1">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3C69D1">
      <w:pPr>
        <w:widowControl w:val="0"/>
        <w:jc w:val="center"/>
        <w:rPr>
          <w:rFonts w:ascii="GHEA Grapalat" w:hAnsi="GHEA Grapalat"/>
          <w:b/>
        </w:rPr>
      </w:pPr>
    </w:p>
    <w:p w14:paraId="2CB53DC9" w14:textId="77777777" w:rsidR="00B73109" w:rsidRPr="00572A57" w:rsidRDefault="00B73109" w:rsidP="003C69D1">
      <w:pPr>
        <w:widowControl w:val="0"/>
        <w:jc w:val="center"/>
        <w:rPr>
          <w:rFonts w:ascii="GHEA Grapalat" w:hAnsi="GHEA Grapalat"/>
          <w:b/>
        </w:rPr>
      </w:pPr>
    </w:p>
    <w:p w14:paraId="40101246" w14:textId="77777777" w:rsidR="00096865" w:rsidRDefault="00030D40" w:rsidP="003C69D1">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5525E2A5" w:rsidR="003F24FF" w:rsidRPr="00572A57" w:rsidRDefault="00A6609C" w:rsidP="003C69D1">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2007C3">
        <w:rPr>
          <w:rFonts w:ascii="GHEA Grapalat" w:hAnsi="GHEA Grapalat"/>
          <w:b/>
          <w:bCs/>
          <w:lang w:val="hy-AM"/>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3C69D1">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3C69D1">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3C69D1">
      <w:pPr>
        <w:rPr>
          <w:rFonts w:ascii="GHEA Grapalat" w:hAnsi="GHEA Grapalat"/>
        </w:rPr>
      </w:pPr>
    </w:p>
    <w:p w14:paraId="119A8C9B" w14:textId="77777777" w:rsidR="00B73109" w:rsidRDefault="00B73109" w:rsidP="003C69D1">
      <w:pPr>
        <w:rPr>
          <w:rFonts w:ascii="GHEA Grapalat" w:hAnsi="GHEA Grapalat"/>
        </w:rPr>
      </w:pPr>
    </w:p>
    <w:p w14:paraId="7110C2D0" w14:textId="77777777" w:rsidR="00B73109" w:rsidRDefault="00B73109" w:rsidP="003C69D1">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3C69D1">
      <w:pPr>
        <w:rPr>
          <w:rFonts w:ascii="GHEA Grapalat" w:hAnsi="GHEA Grapalat"/>
        </w:rPr>
      </w:pPr>
    </w:p>
    <w:p w14:paraId="6B5EE8EE" w14:textId="77777777" w:rsidR="00CE75A2" w:rsidRDefault="00CE75A2" w:rsidP="003C69D1">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3C69D1">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3C69D1">
      <w:pPr>
        <w:pStyle w:val="FootnoteText"/>
        <w:jc w:val="both"/>
        <w:rPr>
          <w:ins w:id="9" w:author="Inesa Kocharyan" w:date="2022-05-27T11:21:00Z"/>
          <w:rFonts w:asciiTheme="minorHAnsi" w:hAnsiTheme="minorHAnsi"/>
          <w:i/>
        </w:rPr>
      </w:pPr>
    </w:p>
    <w:p w14:paraId="67CA32F3" w14:textId="77777777" w:rsidR="00CE75A2" w:rsidRPr="00CE75A2" w:rsidRDefault="00CE75A2" w:rsidP="003C69D1">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3C69D1">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3C69D1">
      <w:pPr>
        <w:widowControl w:val="0"/>
        <w:tabs>
          <w:tab w:val="left" w:pos="1276"/>
        </w:tabs>
        <w:ind w:firstLine="567"/>
        <w:jc w:val="both"/>
        <w:rPr>
          <w:rFonts w:ascii="GHEA Grapalat" w:hAnsi="GHEA Grapalat"/>
        </w:rPr>
      </w:pPr>
    </w:p>
    <w:p w14:paraId="4F48C68D" w14:textId="77777777" w:rsidR="00B73109" w:rsidRDefault="00B73109" w:rsidP="003C69D1">
      <w:pPr>
        <w:widowControl w:val="0"/>
        <w:tabs>
          <w:tab w:val="left" w:pos="1276"/>
        </w:tabs>
        <w:ind w:firstLine="567"/>
        <w:jc w:val="both"/>
        <w:rPr>
          <w:rFonts w:ascii="GHEA Grapalat" w:hAnsi="GHEA Grapalat"/>
        </w:rPr>
      </w:pPr>
    </w:p>
    <w:p w14:paraId="35F5F979" w14:textId="77777777" w:rsidR="00B73109" w:rsidRDefault="00B73109" w:rsidP="003C69D1">
      <w:pPr>
        <w:rPr>
          <w:rFonts w:ascii="GHEA Grapalat" w:hAnsi="GHEA Grapalat"/>
        </w:rPr>
      </w:pPr>
      <w:r>
        <w:rPr>
          <w:rFonts w:ascii="GHEA Grapalat" w:hAnsi="GHEA Grapalat"/>
        </w:rPr>
        <w:br w:type="page"/>
      </w:r>
    </w:p>
    <w:p w14:paraId="3870602A" w14:textId="77777777" w:rsidR="0035631F" w:rsidRDefault="005B796C" w:rsidP="003C69D1">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8"/>
        <w:t>13</w:t>
      </w:r>
      <w:r w:rsidR="00A6609C" w:rsidRPr="0054287C">
        <w:rPr>
          <w:rFonts w:ascii="GHEA Grapalat" w:hAnsi="GHEA Grapalat"/>
        </w:rPr>
        <w:t xml:space="preserve"> </w:t>
      </w:r>
    </w:p>
    <w:p w14:paraId="4A25F07E" w14:textId="77777777" w:rsidR="00816B3C" w:rsidRPr="0001217D" w:rsidRDefault="00816B3C" w:rsidP="003C69D1">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3C69D1">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3C69D1">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9"/>
        <w:t>14</w:t>
      </w:r>
      <w:r w:rsidR="00375E5E" w:rsidRPr="001775FE">
        <w:rPr>
          <w:rFonts w:ascii="GHEA Grapalat" w:hAnsi="GHEA Grapalat"/>
        </w:rPr>
        <w:t>.</w:t>
      </w:r>
    </w:p>
    <w:p w14:paraId="5187B554" w14:textId="77777777" w:rsidR="00275C43" w:rsidRDefault="0058395E" w:rsidP="003C69D1">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3C69D1">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3C69D1">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3C69D1">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3C69D1">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3C69D1">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3C69D1">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3C69D1">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3C69D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3C69D1">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3C69D1">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3C69D1">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3C69D1">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0"/>
        <w:t>15</w:t>
      </w:r>
      <w:r w:rsidRPr="009044F1">
        <w:rPr>
          <w:rFonts w:ascii="GHEA Grapalat" w:hAnsi="GHEA Grapalat"/>
        </w:rPr>
        <w:t>.</w:t>
      </w:r>
    </w:p>
    <w:p w14:paraId="30AECE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3C69D1">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3C69D1">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3C69D1">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3C69D1">
      <w:pPr>
        <w:widowControl w:val="0"/>
        <w:ind w:left="567" w:right="565"/>
        <w:jc w:val="center"/>
        <w:rPr>
          <w:rFonts w:ascii="GHEA Grapalat" w:hAnsi="GHEA Grapalat"/>
          <w:b/>
        </w:rPr>
      </w:pPr>
    </w:p>
    <w:p w14:paraId="786856DC" w14:textId="77777777" w:rsidR="00096865" w:rsidRPr="009044F1" w:rsidRDefault="008D5016" w:rsidP="003C69D1">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3C69D1">
      <w:pPr>
        <w:widowControl w:val="0"/>
        <w:ind w:firstLine="567"/>
        <w:jc w:val="both"/>
        <w:rPr>
          <w:rFonts w:ascii="GHEA Grapalat" w:hAnsi="GHEA Grapalat"/>
        </w:rPr>
      </w:pPr>
    </w:p>
    <w:p w14:paraId="056664C3" w14:textId="77777777" w:rsidR="00023AFA" w:rsidRPr="00216702" w:rsidRDefault="00023AFA" w:rsidP="003C69D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3C69D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3C69D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3C69D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3C69D1">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3C69D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3C69D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3C69D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3C69D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3C69D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3C69D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3C69D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3C69D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3C69D1">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3C69D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3C69D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3C69D1">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3C69D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3C69D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3C69D1">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3C69D1">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3C69D1">
      <w:pPr>
        <w:widowControl w:val="0"/>
        <w:jc w:val="center"/>
        <w:rPr>
          <w:rFonts w:ascii="GHEA Grapalat" w:hAnsi="GHEA Grapalat"/>
          <w:b/>
        </w:rPr>
      </w:pPr>
    </w:p>
    <w:p w14:paraId="50EBE642" w14:textId="308954FD" w:rsidR="00096865" w:rsidRPr="009044F1" w:rsidRDefault="00096865" w:rsidP="003C69D1">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409E9">
        <w:rPr>
          <w:rFonts w:ascii="GHEA Grapalat" w:hAnsi="GHEA Grapalat"/>
          <w:b/>
        </w:rPr>
        <w:t>ОТКРЫТЫЙ КОНКУРС</w:t>
      </w:r>
    </w:p>
    <w:p w14:paraId="04ED5BDB" w14:textId="77777777" w:rsidR="00096865" w:rsidRPr="009044F1" w:rsidRDefault="00096865" w:rsidP="003C69D1">
      <w:pPr>
        <w:widowControl w:val="0"/>
        <w:jc w:val="center"/>
        <w:rPr>
          <w:rFonts w:ascii="GHEA Grapalat" w:hAnsi="GHEA Grapalat"/>
        </w:rPr>
      </w:pPr>
    </w:p>
    <w:p w14:paraId="20E986ED" w14:textId="77777777" w:rsidR="00096865" w:rsidRPr="009044F1" w:rsidRDefault="008D5016" w:rsidP="003C69D1">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3C69D1">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3C69D1">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3C69D1">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3C69D1">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3C69D1">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3C69D1">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3C69D1">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3C69D1">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1"/>
        <w:t>16</w:t>
      </w:r>
    </w:p>
    <w:p w14:paraId="54B17278" w14:textId="77777777" w:rsidR="00110AD8" w:rsidRPr="00B138F3" w:rsidRDefault="00110AD8" w:rsidP="003C69D1">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2"/>
        <w:t>17</w:t>
      </w:r>
    </w:p>
    <w:p w14:paraId="06C4FD22" w14:textId="77777777" w:rsidR="002C4DBF" w:rsidRPr="009044F1" w:rsidRDefault="002C4DBF" w:rsidP="003C69D1">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082BE65" w:rsidR="00E67BA7" w:rsidRDefault="00096865" w:rsidP="003C69D1">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542EAE6" w14:textId="77777777" w:rsidR="00831ECC" w:rsidRPr="0025429F" w:rsidRDefault="00831ECC" w:rsidP="003C69D1">
      <w:pPr>
        <w:pStyle w:val="norm"/>
        <w:widowControl w:val="0"/>
        <w:tabs>
          <w:tab w:val="left" w:pos="1134"/>
        </w:tabs>
        <w:spacing w:line="240" w:lineRule="auto"/>
        <w:ind w:firstLine="567"/>
        <w:contextualSpacing/>
        <w:rPr>
          <w:rFonts w:ascii="GHEA Grapalat" w:hAnsi="GHEA Grapalat"/>
          <w:color w:val="FF0000"/>
          <w:sz w:val="24"/>
          <w:szCs w:val="24"/>
        </w:rPr>
      </w:pPr>
      <w:r w:rsidRPr="0025429F">
        <w:rPr>
          <w:rFonts w:ascii="GHEA Grapalat" w:hAnsi="GHEA Grapalat"/>
          <w:color w:val="FF0000"/>
          <w:sz w:val="24"/>
          <w:szCs w:val="24"/>
        </w:rPr>
        <w:t>2.6 При закупке строительных работ:</w:t>
      </w:r>
    </w:p>
    <w:p w14:paraId="333A456C" w14:textId="77777777" w:rsidR="00831ECC" w:rsidRPr="00E62582" w:rsidRDefault="00831ECC" w:rsidP="003C69D1">
      <w:pPr>
        <w:pStyle w:val="HTMLPreformatted"/>
        <w:shd w:val="clear" w:color="auto" w:fill="F8F9FA"/>
        <w:contextualSpacing/>
        <w:jc w:val="both"/>
        <w:rPr>
          <w:rFonts w:ascii="GHEA Grapalat" w:hAnsi="GHEA Grapalat"/>
          <w:color w:val="FF0000"/>
          <w:sz w:val="24"/>
          <w:szCs w:val="24"/>
          <w:lang w:val="ru-RU"/>
        </w:rPr>
      </w:pPr>
      <w:r w:rsidRPr="00E62582">
        <w:rPr>
          <w:rFonts w:ascii="GHEA Grapalat" w:hAnsi="GHEA Grapalat"/>
          <w:color w:val="FF0000"/>
          <w:lang w:val="ru-RU"/>
        </w:rPr>
        <w:t>-</w:t>
      </w:r>
      <w:r w:rsidRPr="00E62582">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E62582">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E62582">
        <w:rPr>
          <w:rStyle w:val="FootnoteReference"/>
          <w:rFonts w:ascii="GHEA Grapalat" w:hAnsi="GHEA Grapalat"/>
          <w:color w:val="FF0000"/>
          <w:sz w:val="24"/>
          <w:szCs w:val="24"/>
          <w:lang w:val="ru-RU"/>
        </w:rPr>
        <w:footnoteReference w:customMarkFollows="1" w:id="13"/>
        <w:t>18</w:t>
      </w:r>
      <w:r w:rsidRPr="00E62582">
        <w:rPr>
          <w:rFonts w:ascii="GHEA Grapalat" w:hAnsi="GHEA Grapalat"/>
          <w:color w:val="FF0000"/>
          <w:sz w:val="24"/>
          <w:szCs w:val="24"/>
          <w:lang w:val="ru-RU"/>
        </w:rPr>
        <w:t xml:space="preserve"> </w:t>
      </w:r>
    </w:p>
    <w:p w14:paraId="32CEDEB7" w14:textId="77777777" w:rsidR="00831ECC" w:rsidRDefault="00831ECC" w:rsidP="003C69D1">
      <w:pPr>
        <w:widowControl w:val="0"/>
        <w:tabs>
          <w:tab w:val="left" w:pos="1134"/>
        </w:tabs>
        <w:ind w:firstLine="567"/>
        <w:jc w:val="both"/>
        <w:rPr>
          <w:rFonts w:ascii="GHEA Grapalat" w:hAnsi="GHEA Grapalat"/>
        </w:rPr>
      </w:pPr>
    </w:p>
    <w:p w14:paraId="4B2C2D11" w14:textId="77777777" w:rsidR="00A67EAC" w:rsidRPr="00B64897" w:rsidRDefault="009F0AB3" w:rsidP="003C69D1">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3C69D1">
      <w:pPr>
        <w:pStyle w:val="norm"/>
        <w:spacing w:line="240" w:lineRule="auto"/>
        <w:rPr>
          <w:rFonts w:ascii="GHEA Grapalat" w:hAnsi="GHEA Grapalat"/>
          <w:sz w:val="24"/>
          <w:szCs w:val="24"/>
        </w:rPr>
      </w:pPr>
    </w:p>
    <w:p w14:paraId="6E5E71DF" w14:textId="77777777" w:rsidR="00B90C52" w:rsidRPr="003C4278" w:rsidRDefault="009F0AB3" w:rsidP="003C69D1">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3C69D1">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3C69D1">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4C083349" w:rsidR="00B2572B" w:rsidRPr="00374F4A" w:rsidRDefault="00B2572B" w:rsidP="003C69D1">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409E9">
        <w:rPr>
          <w:rFonts w:ascii="GHEA Grapalat" w:hAnsi="GHEA Grapalat"/>
          <w:b/>
          <w:sz w:val="24"/>
          <w:szCs w:val="24"/>
        </w:rPr>
        <w:t>BMAShDzB-</w:t>
      </w:r>
      <w:r w:rsidR="00537C75">
        <w:rPr>
          <w:rFonts w:ascii="GHEA Grapalat" w:hAnsi="GHEA Grapalat"/>
          <w:b/>
          <w:sz w:val="24"/>
          <w:szCs w:val="24"/>
        </w:rPr>
        <w:t>24/29</w:t>
      </w:r>
    </w:p>
    <w:p w14:paraId="6F1DE183" w14:textId="77777777" w:rsidR="00B2572B" w:rsidRPr="00374F4A" w:rsidRDefault="00B2572B" w:rsidP="003C69D1">
      <w:pPr>
        <w:widowControl w:val="0"/>
        <w:jc w:val="center"/>
        <w:rPr>
          <w:rFonts w:ascii="GHEA Grapalat" w:hAnsi="GHEA Grapalat" w:cs="Sylfaen"/>
          <w:b/>
        </w:rPr>
      </w:pPr>
    </w:p>
    <w:p w14:paraId="686152BA" w14:textId="77777777" w:rsidR="00B2572B" w:rsidRPr="00374F4A" w:rsidRDefault="00B2572B" w:rsidP="003C69D1">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3C69D1">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3C69D1">
      <w:pPr>
        <w:widowControl w:val="0"/>
        <w:jc w:val="center"/>
        <w:rPr>
          <w:rFonts w:ascii="GHEA Grapalat" w:hAnsi="GHEA Grapalat"/>
        </w:rPr>
      </w:pPr>
    </w:p>
    <w:p w14:paraId="610210D9" w14:textId="77777777" w:rsidR="00374F4A" w:rsidRPr="00C4157A" w:rsidRDefault="00374F4A" w:rsidP="003C69D1">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3C69D1">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3C69D1">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3C69D1">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45B5A068" w:rsidR="00374F4A" w:rsidRPr="00BD0FD1" w:rsidRDefault="00374F4A" w:rsidP="003C69D1">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409E9">
        <w:rPr>
          <w:rFonts w:ascii="GHEA Grapalat" w:hAnsi="GHEA Grapalat"/>
        </w:rPr>
        <w:t>BMAShDzB-</w:t>
      </w:r>
      <w:r w:rsidR="00537C75">
        <w:rPr>
          <w:rFonts w:ascii="GHEA Grapalat" w:hAnsi="GHEA Grapalat"/>
        </w:rPr>
        <w:t>24/29</w:t>
      </w:r>
      <w:r w:rsidR="006132ED">
        <w:rPr>
          <w:rFonts w:ascii="GHEA Grapalat" w:hAnsi="GHEA Grapalat"/>
        </w:rPr>
        <w:t>"</w:t>
      </w:r>
    </w:p>
    <w:p w14:paraId="1955044E" w14:textId="77777777" w:rsidR="00374F4A" w:rsidRPr="00C4157A" w:rsidRDefault="00374F4A" w:rsidP="003C69D1">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3C69D1">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3C69D1">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3C69D1">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3C69D1">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3C69D1">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3C69D1">
      <w:pPr>
        <w:jc w:val="both"/>
        <w:rPr>
          <w:rFonts w:ascii="GHEA Grapalat" w:hAnsi="GHEA Grapalat"/>
        </w:rPr>
      </w:pPr>
    </w:p>
    <w:p w14:paraId="35089E57" w14:textId="77777777" w:rsidR="000612B9" w:rsidRDefault="004F0CAA" w:rsidP="003C69D1">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3C69D1">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3C69D1">
      <w:pPr>
        <w:jc w:val="both"/>
        <w:rPr>
          <w:rFonts w:ascii="GHEA Grapalat" w:hAnsi="GHEA Grapalat"/>
        </w:rPr>
      </w:pPr>
    </w:p>
    <w:p w14:paraId="565995CB" w14:textId="77777777" w:rsidR="00374F4A" w:rsidRPr="00B443ED" w:rsidRDefault="00374F4A" w:rsidP="003C69D1">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3C69D1">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3C69D1">
      <w:pPr>
        <w:jc w:val="both"/>
        <w:rPr>
          <w:rFonts w:ascii="GHEA Grapalat" w:hAnsi="GHEA Grapalat"/>
        </w:rPr>
      </w:pPr>
    </w:p>
    <w:p w14:paraId="4B2B17B9" w14:textId="77777777" w:rsidR="00374F4A" w:rsidRPr="008E7F24" w:rsidRDefault="00B138F3" w:rsidP="003C69D1">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3C69D1">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3C69D1">
      <w:pPr>
        <w:jc w:val="both"/>
        <w:rPr>
          <w:rFonts w:ascii="GHEA Grapalat" w:hAnsi="GHEA Grapalat"/>
        </w:rPr>
      </w:pPr>
    </w:p>
    <w:p w14:paraId="7C7E2090" w14:textId="77777777" w:rsidR="009E1181" w:rsidRDefault="00F96993" w:rsidP="003C69D1">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3C69D1">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3C69D1">
      <w:pPr>
        <w:jc w:val="both"/>
        <w:rPr>
          <w:rFonts w:ascii="GHEA Grapalat" w:hAnsi="GHEA Grapalat"/>
          <w:sz w:val="18"/>
          <w:szCs w:val="18"/>
        </w:rPr>
      </w:pPr>
    </w:p>
    <w:p w14:paraId="21131C71" w14:textId="77777777" w:rsidR="00B16483" w:rsidRPr="00B16483" w:rsidRDefault="00B16483" w:rsidP="003C69D1">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3C69D1">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3C69D1">
      <w:pPr>
        <w:tabs>
          <w:tab w:val="left" w:pos="7371"/>
        </w:tabs>
        <w:ind w:left="3544" w:firstLine="3"/>
        <w:jc w:val="both"/>
        <w:rPr>
          <w:rFonts w:ascii="GHEA Grapalat" w:hAnsi="GHEA Grapalat"/>
          <w:sz w:val="16"/>
        </w:rPr>
      </w:pPr>
    </w:p>
    <w:p w14:paraId="6838DB28" w14:textId="77777777" w:rsidR="006B3E56" w:rsidRDefault="006B3E56" w:rsidP="003C69D1">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3C69D1">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3C69D1">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3C69D1">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3C69D1">
      <w:pPr>
        <w:rPr>
          <w:ins w:id="11" w:author="Vardan" w:date="2022-10-29T19:53:00Z"/>
          <w:rFonts w:ascii="GHEA Grapalat" w:hAnsi="GHEA Grapalat"/>
          <w:i/>
          <w:sz w:val="16"/>
          <w:highlight w:val="cyan"/>
          <w:vertAlign w:val="superscript"/>
          <w:lang w:val="es-ES"/>
        </w:rPr>
      </w:pPr>
    </w:p>
    <w:p w14:paraId="0781701B" w14:textId="60C18C04" w:rsidR="00C65D59" w:rsidRPr="00800B26" w:rsidRDefault="00C65D59" w:rsidP="003C69D1">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409E9">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409E9">
        <w:rPr>
          <w:rFonts w:ascii="GHEA Grapalat" w:hAnsi="GHEA Grapalat"/>
        </w:rPr>
        <w:t>BMAShDzB-</w:t>
      </w:r>
      <w:r w:rsidR="00537C75">
        <w:rPr>
          <w:rFonts w:ascii="GHEA Grapalat" w:hAnsi="GHEA Grapalat"/>
        </w:rPr>
        <w:t>24/29</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3C69D1">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3C69D1">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4242552C" w:rsidR="006B3E56" w:rsidRPr="00AC309E" w:rsidRDefault="00AC309E" w:rsidP="003C69D1">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4409E9">
        <w:rPr>
          <w:rFonts w:ascii="GHEA Grapalat" w:hAnsi="GHEA Grapalat"/>
        </w:rPr>
        <w:t>BMAShDzB-</w:t>
      </w:r>
      <w:r w:rsidR="00537C75">
        <w:rPr>
          <w:rFonts w:ascii="GHEA Grapalat" w:hAnsi="GHEA Grapalat"/>
        </w:rPr>
        <w:t>24/29</w:t>
      </w:r>
      <w:r w:rsidR="006B3E56" w:rsidRPr="00AC309E">
        <w:rPr>
          <w:rFonts w:ascii="GHEA Grapalat" w:hAnsi="GHEA Grapalat"/>
        </w:rPr>
        <w:t>*</w:t>
      </w:r>
    </w:p>
    <w:p w14:paraId="744A8BA3" w14:textId="77777777" w:rsidR="006B3E56" w:rsidRPr="00AC309E" w:rsidRDefault="006B3E56" w:rsidP="003C69D1">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30A69CE4" w:rsidR="006B3E56" w:rsidRPr="00AC309E" w:rsidRDefault="006B3E56" w:rsidP="003C69D1">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409E9">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3C69D1">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3C69D1">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3C69D1">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3C69D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3C69D1">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3C69D1">
      <w:pPr>
        <w:widowControl w:val="0"/>
        <w:jc w:val="both"/>
        <w:rPr>
          <w:ins w:id="12"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3C69D1">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3C69D1">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3C69D1">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3C69D1">
      <w:pPr>
        <w:jc w:val="both"/>
        <w:rPr>
          <w:rFonts w:ascii="GHEA Grapalat" w:hAnsi="GHEA Grapalat"/>
        </w:rPr>
      </w:pPr>
    </w:p>
    <w:p w14:paraId="3C3FD82F" w14:textId="77777777" w:rsidR="006B3E56" w:rsidRDefault="00990559" w:rsidP="003C69D1">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3C69D1">
      <w:pPr>
        <w:ind w:firstLine="708"/>
        <w:jc w:val="both"/>
        <w:rPr>
          <w:rFonts w:ascii="GHEA Grapalat" w:hAnsi="GHEA Grapalat"/>
        </w:rPr>
      </w:pPr>
    </w:p>
    <w:p w14:paraId="7AEEF04D" w14:textId="77777777" w:rsidR="00F855BB" w:rsidRDefault="00F855BB" w:rsidP="003C69D1">
      <w:pPr>
        <w:tabs>
          <w:tab w:val="left" w:pos="7371"/>
        </w:tabs>
        <w:ind w:left="3544" w:firstLine="3"/>
        <w:jc w:val="both"/>
        <w:rPr>
          <w:rFonts w:ascii="GHEA Grapalat" w:hAnsi="GHEA Grapalat"/>
          <w:sz w:val="16"/>
          <w:lang w:val="hy-AM"/>
        </w:rPr>
      </w:pPr>
    </w:p>
    <w:p w14:paraId="3B85B72E" w14:textId="77777777" w:rsidR="00F855BB" w:rsidRPr="000811C1" w:rsidRDefault="00F855BB" w:rsidP="003C69D1">
      <w:pPr>
        <w:tabs>
          <w:tab w:val="left" w:pos="7371"/>
        </w:tabs>
        <w:ind w:left="3544" w:firstLine="3"/>
        <w:jc w:val="both"/>
        <w:rPr>
          <w:rFonts w:ascii="GHEA Grapalat" w:hAnsi="GHEA Grapalat"/>
          <w:sz w:val="16"/>
          <w:lang w:val="hy-AM"/>
        </w:rPr>
      </w:pPr>
    </w:p>
    <w:p w14:paraId="13D12745" w14:textId="77777777" w:rsidR="006B3E56" w:rsidRPr="00D3436F" w:rsidRDefault="006B3E56" w:rsidP="003C69D1">
      <w:pPr>
        <w:tabs>
          <w:tab w:val="left" w:pos="7371"/>
        </w:tabs>
        <w:ind w:left="3544" w:firstLine="3"/>
        <w:jc w:val="both"/>
        <w:rPr>
          <w:rFonts w:ascii="GHEA Grapalat" w:hAnsi="GHEA Grapalat"/>
          <w:sz w:val="16"/>
        </w:rPr>
      </w:pPr>
    </w:p>
    <w:p w14:paraId="59DC4773" w14:textId="77777777" w:rsidR="006B3E56" w:rsidRPr="00770B03" w:rsidRDefault="006B3E56" w:rsidP="003C69D1">
      <w:pPr>
        <w:tabs>
          <w:tab w:val="left" w:pos="7371"/>
        </w:tabs>
        <w:ind w:left="3544" w:firstLine="3"/>
        <w:jc w:val="both"/>
        <w:rPr>
          <w:rFonts w:ascii="GHEA Grapalat" w:hAnsi="GHEA Grapalat"/>
          <w:sz w:val="16"/>
        </w:rPr>
      </w:pPr>
    </w:p>
    <w:p w14:paraId="72ADE842" w14:textId="77777777" w:rsidR="00374F4A" w:rsidRPr="000C1746" w:rsidRDefault="00374F4A" w:rsidP="003C69D1">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3C69D1">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3C69D1">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3C69D1">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3C69D1">
      <w:pPr>
        <w:rPr>
          <w:rFonts w:ascii="GHEA Grapalat" w:hAnsi="GHEA Grapalat"/>
          <w:b/>
        </w:rPr>
      </w:pPr>
      <w:r>
        <w:rPr>
          <w:rFonts w:ascii="GHEA Grapalat" w:hAnsi="GHEA Grapalat"/>
          <w:b/>
        </w:rPr>
        <w:br w:type="page"/>
      </w:r>
    </w:p>
    <w:p w14:paraId="4B93AAEE" w14:textId="10C84BAF" w:rsidR="00D043C1" w:rsidRDefault="00D043C1" w:rsidP="003C69D1">
      <w:pPr>
        <w:rPr>
          <w:rFonts w:ascii="GHEA Grapalat" w:hAnsi="GHEA Grapalat"/>
        </w:rPr>
      </w:pPr>
    </w:p>
    <w:p w14:paraId="0ACC5A40" w14:textId="77777777" w:rsidR="00000347" w:rsidRPr="009044F1" w:rsidRDefault="00000347" w:rsidP="00000347">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14:paraId="5CAF123B" w14:textId="095D30CF" w:rsidR="00000347" w:rsidRPr="009044F1" w:rsidRDefault="00000347" w:rsidP="00000347">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D0A3B">
        <w:rPr>
          <w:rFonts w:ascii="GHEA Grapalat" w:hAnsi="GHEA Grapalat"/>
          <w:b/>
          <w:sz w:val="24"/>
          <w:szCs w:val="24"/>
        </w:rPr>
        <w:t>“EQ-BMAShDzB-24/29”</w:t>
      </w:r>
      <w:r>
        <w:rPr>
          <w:rStyle w:val="FootnoteReference"/>
          <w:rFonts w:ascii="GHEA Grapalat" w:hAnsi="GHEA Grapalat"/>
          <w:b/>
          <w:sz w:val="24"/>
          <w:szCs w:val="24"/>
        </w:rPr>
        <w:footnoteReference w:customMarkFollows="1" w:id="16"/>
        <w:t>*</w:t>
      </w:r>
    </w:p>
    <w:p w14:paraId="435B3820" w14:textId="77777777" w:rsidR="00000347" w:rsidRPr="009044F1" w:rsidDel="001C3740" w:rsidRDefault="00000347" w:rsidP="00000347">
      <w:pPr>
        <w:widowControl w:val="0"/>
        <w:spacing w:after="160"/>
        <w:ind w:left="567" w:right="565"/>
        <w:jc w:val="center"/>
        <w:rPr>
          <w:del w:id="14" w:author="Inesa Kocharyan" w:date="2024-02-09T14:51:00Z"/>
          <w:rFonts w:ascii="GHEA Grapalat" w:hAnsi="GHEA Grapalat"/>
          <w:b/>
        </w:rPr>
      </w:pPr>
    </w:p>
    <w:p w14:paraId="1D850389" w14:textId="77777777" w:rsidR="00000347" w:rsidRPr="00391653" w:rsidRDefault="00000347" w:rsidP="00000347">
      <w:pPr>
        <w:widowControl w:val="0"/>
        <w:spacing w:after="160"/>
        <w:ind w:left="567" w:right="565"/>
        <w:jc w:val="center"/>
        <w:rPr>
          <w:rFonts w:ascii="GHEA Grapalat" w:hAnsi="GHEA Grapalat"/>
          <w:b/>
          <w:lang w:val="hy-AM"/>
        </w:rPr>
      </w:pPr>
      <w:r>
        <w:rPr>
          <w:rFonts w:ascii="GHEA Grapalat" w:hAnsi="GHEA Grapalat"/>
          <w:b/>
        </w:rPr>
        <w:t>ЗАВЕРЕНИЕ</w:t>
      </w:r>
    </w:p>
    <w:p w14:paraId="12E5656E" w14:textId="77777777" w:rsidR="00000347" w:rsidRDefault="00000347" w:rsidP="00000347">
      <w:pPr>
        <w:pStyle w:val="Heading3"/>
        <w:keepNext w:val="0"/>
        <w:widowControl w:val="0"/>
        <w:spacing w:after="160" w:line="240" w:lineRule="auto"/>
        <w:ind w:left="567" w:right="565"/>
        <w:rPr>
          <w:rFonts w:ascii="GHEA Grapalat" w:hAnsi="GHEA Grapalat"/>
          <w:b/>
          <w:i w:val="0"/>
          <w:sz w:val="24"/>
          <w:szCs w:val="24"/>
        </w:rPr>
      </w:pPr>
      <w:r w:rsidRPr="002B6B4A">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0570EB74" w14:textId="77777777" w:rsidR="00000347" w:rsidRDefault="00000347" w:rsidP="00000347"/>
    <w:p w14:paraId="58058759" w14:textId="77777777" w:rsidR="00000347" w:rsidRPr="00B81A8E" w:rsidRDefault="00000347" w:rsidP="00000347"/>
    <w:p w14:paraId="672642BD" w14:textId="77777777" w:rsidR="00000347" w:rsidRDefault="00000347" w:rsidP="00000347">
      <w:pPr>
        <w:widowControl w:val="0"/>
        <w:spacing w:after="120"/>
        <w:jc w:val="both"/>
        <w:rPr>
          <w:rFonts w:ascii="GHEA Grapalat" w:hAnsi="GHEA Grapalat"/>
        </w:rPr>
      </w:pPr>
      <w:r w:rsidRPr="00DD2B43">
        <w:rPr>
          <w:rFonts w:ascii="GHEA Grapalat" w:hAnsi="GHEA Grapalat"/>
        </w:rPr>
        <w:t>________</w:t>
      </w:r>
      <w:r>
        <w:rPr>
          <w:rFonts w:ascii="GHEA Grapalat" w:hAnsi="GHEA Grapalat"/>
        </w:rPr>
        <w:t xml:space="preserve">____________________________________________________________                               </w:t>
      </w:r>
    </w:p>
    <w:p w14:paraId="41DB2B98" w14:textId="77777777" w:rsidR="00000347" w:rsidRPr="00430541" w:rsidRDefault="00000347" w:rsidP="00000347">
      <w:pPr>
        <w:widowControl w:val="0"/>
        <w:spacing w:after="120"/>
        <w:jc w:val="both"/>
        <w:rPr>
          <w:rFonts w:ascii="GHEA Grapalat" w:hAnsi="GHEA Grapalat" w:cs="Arial"/>
          <w:sz w:val="16"/>
          <w:u w:val="single"/>
        </w:rPr>
      </w:pPr>
      <w:r>
        <w:rPr>
          <w:rFonts w:ascii="GHEA Grapalat" w:hAnsi="GHEA Grapalat"/>
          <w:sz w:val="16"/>
        </w:rPr>
        <w:t xml:space="preserve">                                              </w:t>
      </w:r>
      <w:r w:rsidRPr="00430541">
        <w:rPr>
          <w:rFonts w:ascii="GHEA Grapalat" w:hAnsi="GHEA Grapalat"/>
          <w:sz w:val="16"/>
        </w:rPr>
        <w:t>наименование участника</w:t>
      </w:r>
    </w:p>
    <w:p w14:paraId="10244562" w14:textId="77777777" w:rsidR="00000347" w:rsidRDefault="00000347" w:rsidP="00000347">
      <w:pPr>
        <w:widowControl w:val="0"/>
        <w:spacing w:after="160"/>
        <w:jc w:val="both"/>
        <w:rPr>
          <w:rFonts w:ascii="GHEA Grapalat" w:hAnsi="GHEA Grapalat"/>
        </w:rPr>
      </w:pPr>
    </w:p>
    <w:p w14:paraId="5A8667F0" w14:textId="6F5A965A" w:rsidR="00000347" w:rsidRPr="00EA7414" w:rsidRDefault="00000347" w:rsidP="00000347">
      <w:pPr>
        <w:pStyle w:val="HTMLPreformatted"/>
        <w:shd w:val="clear" w:color="auto" w:fill="F8F9FA"/>
        <w:spacing w:line="540" w:lineRule="atLeast"/>
        <w:jc w:val="both"/>
        <w:rPr>
          <w:rFonts w:ascii="GHEA Grapalat" w:hAnsi="GHEA Grapalat"/>
          <w:sz w:val="22"/>
          <w:szCs w:val="22"/>
          <w:lang w:val="ru-RU"/>
        </w:rPr>
      </w:pPr>
      <w:r w:rsidRPr="00EA7414">
        <w:rPr>
          <w:rFonts w:ascii="GHEA Grapalat" w:hAnsi="GHEA Grapalat"/>
          <w:sz w:val="22"/>
          <w:szCs w:val="22"/>
          <w:lang w:val="ru-RU"/>
        </w:rPr>
        <w:t xml:space="preserve">заверяет, что в случае признания отобранным участником в рамках открытого конкурса под кодом </w:t>
      </w:r>
      <w:r w:rsidR="00ED0A3B">
        <w:rPr>
          <w:rFonts w:ascii="GHEA Grapalat" w:hAnsi="GHEA Grapalat"/>
          <w:sz w:val="22"/>
          <w:szCs w:val="22"/>
          <w:lang w:val="ru-RU"/>
        </w:rPr>
        <w:t>“EQ-BMAShDzB-24/29”</w:t>
      </w:r>
      <w:r w:rsidRPr="00EA7414">
        <w:rPr>
          <w:rFonts w:ascii="GHEA Grapalat" w:hAnsi="GHEA Grapalat"/>
          <w:sz w:val="22"/>
          <w:szCs w:val="22"/>
          <w:lang w:val="ru-RU"/>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sz w:val="22"/>
          <w:szCs w:val="22"/>
          <w:lang w:val="ru-RU"/>
        </w:rPr>
        <w:t>.</w:t>
      </w:r>
      <w:r w:rsidRPr="00EA7414">
        <w:rPr>
          <w:rFonts w:ascii="GHEA Grapalat" w:hAnsi="GHEA Grapalat"/>
          <w:sz w:val="22"/>
          <w:szCs w:val="22"/>
          <w:lang w:val="ru-RU"/>
        </w:rPr>
        <w:t xml:space="preserve">   </w:t>
      </w:r>
    </w:p>
    <w:p w14:paraId="714E49E3" w14:textId="77777777" w:rsidR="00000347" w:rsidRPr="00DD2B43" w:rsidRDefault="00000347" w:rsidP="0000034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75724A" w14:textId="77777777" w:rsidR="00000347" w:rsidRPr="00567D3B" w:rsidRDefault="00000347" w:rsidP="00000347">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BAE5F38" w14:textId="77777777" w:rsidR="00000347" w:rsidRPr="008875C7" w:rsidRDefault="00000347" w:rsidP="00000347">
      <w:pPr>
        <w:widowControl w:val="0"/>
        <w:spacing w:after="160"/>
        <w:jc w:val="right"/>
        <w:rPr>
          <w:rFonts w:ascii="GHEA Grapalat" w:hAnsi="GHEA Grapalat"/>
        </w:rPr>
      </w:pPr>
    </w:p>
    <w:p w14:paraId="5B87B51E" w14:textId="77777777" w:rsidR="00000347" w:rsidRPr="00D5443D" w:rsidRDefault="00000347" w:rsidP="00000347">
      <w:pPr>
        <w:widowControl w:val="0"/>
        <w:spacing w:after="160"/>
        <w:jc w:val="right"/>
        <w:rPr>
          <w:rFonts w:ascii="GHEA Grapalat" w:hAnsi="GHEA Grapalat"/>
        </w:rPr>
      </w:pPr>
      <w:r w:rsidRPr="009044F1">
        <w:rPr>
          <w:rFonts w:ascii="GHEA Grapalat" w:hAnsi="GHEA Grapalat"/>
        </w:rPr>
        <w:t>М. П.</w:t>
      </w:r>
    </w:p>
    <w:p w14:paraId="003C2E92" w14:textId="77777777" w:rsidR="00000347" w:rsidRDefault="00000347" w:rsidP="00000347">
      <w:pPr>
        <w:rPr>
          <w:rFonts w:ascii="GHEA Grapalat" w:hAnsi="GHEA Grapalat"/>
        </w:rPr>
      </w:pPr>
      <w:r>
        <w:rPr>
          <w:rFonts w:ascii="GHEA Grapalat" w:hAnsi="GHEA Grapalat"/>
        </w:rPr>
        <w:br w:type="page"/>
      </w:r>
    </w:p>
    <w:p w14:paraId="5CF3A9F7" w14:textId="77777777" w:rsidR="00000347" w:rsidRDefault="00000347" w:rsidP="003C69D1">
      <w:pPr>
        <w:jc w:val="right"/>
        <w:rPr>
          <w:rFonts w:ascii="GHEA Grapalat" w:hAnsi="GHEA Grapalat"/>
          <w:b/>
        </w:rPr>
      </w:pPr>
    </w:p>
    <w:p w14:paraId="7B1153DC" w14:textId="0051CB5F" w:rsidR="00F33976" w:rsidRDefault="00F33976" w:rsidP="003C69D1">
      <w:pPr>
        <w:jc w:val="right"/>
        <w:rPr>
          <w:rFonts w:ascii="GHEA Grapalat" w:hAnsi="GHEA Grapalat"/>
          <w:b/>
        </w:rPr>
      </w:pPr>
      <w:r>
        <w:rPr>
          <w:rFonts w:ascii="GHEA Grapalat" w:hAnsi="GHEA Grapalat"/>
          <w:b/>
        </w:rPr>
        <w:t xml:space="preserve">Приложение 1.3** </w:t>
      </w:r>
    </w:p>
    <w:p w14:paraId="62CB123C" w14:textId="0EB27794" w:rsidR="00F33976" w:rsidRPr="00FA6464" w:rsidRDefault="00F33976" w:rsidP="003C69D1">
      <w:pPr>
        <w:jc w:val="right"/>
        <w:rPr>
          <w:rFonts w:ascii="GHEA Grapalat" w:hAnsi="GHEA Grapalat"/>
          <w:b/>
        </w:rPr>
      </w:pPr>
      <w:r w:rsidRPr="001439BD">
        <w:rPr>
          <w:rFonts w:ascii="GHEA Grapalat" w:hAnsi="GHEA Grapalat"/>
          <w:b/>
        </w:rPr>
        <w:t xml:space="preserve">к Приглашению на </w:t>
      </w:r>
      <w:r w:rsidR="004409E9">
        <w:rPr>
          <w:rFonts w:ascii="GHEA Grapalat" w:hAnsi="GHEA Grapalat"/>
          <w:b/>
        </w:rPr>
        <w:t>открытый конкурс</w:t>
      </w:r>
    </w:p>
    <w:p w14:paraId="2387769E" w14:textId="3CCFC639" w:rsidR="00F33976" w:rsidRPr="00E97048" w:rsidRDefault="00F33976" w:rsidP="003C69D1">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409E9">
        <w:rPr>
          <w:rFonts w:ascii="GHEA Grapalat" w:hAnsi="GHEA Grapalat"/>
          <w:b/>
          <w:i w:val="0"/>
          <w:sz w:val="24"/>
          <w:szCs w:val="24"/>
        </w:rPr>
        <w:t>BMAShDzB-</w:t>
      </w:r>
      <w:r w:rsidR="00537C75">
        <w:rPr>
          <w:rFonts w:ascii="GHEA Grapalat" w:hAnsi="GHEA Grapalat"/>
          <w:b/>
          <w:i w:val="0"/>
          <w:sz w:val="24"/>
          <w:szCs w:val="24"/>
        </w:rPr>
        <w:t>24/29</w:t>
      </w:r>
    </w:p>
    <w:p w14:paraId="1EDE57AE" w14:textId="77777777" w:rsidR="00092E73" w:rsidRDefault="00092E73" w:rsidP="003C69D1">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3C69D1">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3C69D1">
      <w:pPr>
        <w:ind w:left="360" w:hanging="360"/>
        <w:jc w:val="center"/>
        <w:rPr>
          <w:rFonts w:ascii="GHEA Grapalat" w:eastAsia="GHEA Grapalat" w:hAnsi="GHEA Grapalat" w:cs="GHEA Grapalat"/>
          <w:b/>
        </w:rPr>
      </w:pPr>
    </w:p>
    <w:p w14:paraId="27EF2918"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3C69D1">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3C69D1">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3C69D1">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3C69D1">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3C69D1">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3C69D1">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3C69D1">
            <w:pPr>
              <w:ind w:left="993" w:hanging="851"/>
              <w:rPr>
                <w:rFonts w:ascii="GHEA Grapalat" w:eastAsia="GHEA Grapalat" w:hAnsi="GHEA Grapalat" w:cs="GHEA Grapalat"/>
              </w:rPr>
            </w:pPr>
          </w:p>
        </w:tc>
      </w:tr>
    </w:tbl>
    <w:p w14:paraId="54A2E1BE"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3C69D1">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3C69D1">
            <w:pPr>
              <w:rPr>
                <w:rFonts w:ascii="GHEA Grapalat" w:eastAsia="GHEA Grapalat" w:hAnsi="GHEA Grapalat" w:cs="GHEA Grapalat"/>
              </w:rPr>
            </w:pPr>
          </w:p>
        </w:tc>
      </w:tr>
    </w:tbl>
    <w:p w14:paraId="499384CD"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3C69D1">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3C69D1">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3C69D1">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3C69D1">
            <w:pPr>
              <w:rPr>
                <w:rFonts w:ascii="GHEA Grapalat" w:eastAsia="GHEA Grapalat" w:hAnsi="GHEA Grapalat" w:cs="GHEA Grapalat"/>
              </w:rPr>
            </w:pPr>
          </w:p>
        </w:tc>
      </w:tr>
    </w:tbl>
    <w:p w14:paraId="1BD96D05" w14:textId="77777777" w:rsidR="00092E73" w:rsidRPr="00FD1EE4" w:rsidRDefault="00092E73" w:rsidP="003C69D1">
      <w:pPr>
        <w:rPr>
          <w:rFonts w:ascii="GHEA Grapalat" w:eastAsia="GHEA Grapalat" w:hAnsi="GHEA Grapalat" w:cs="GHEA Grapalat"/>
        </w:rPr>
      </w:pPr>
    </w:p>
    <w:p w14:paraId="7F380C37" w14:textId="77777777" w:rsidR="00092E73" w:rsidRPr="00FD1EE4" w:rsidRDefault="00092E73" w:rsidP="003C69D1">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3C69D1">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3C69D1">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3C69D1">
            <w:pPr>
              <w:rPr>
                <w:rFonts w:ascii="GHEA Grapalat" w:eastAsia="GHEA Grapalat" w:hAnsi="GHEA Grapalat" w:cs="GHEA Grapalat"/>
              </w:rPr>
            </w:pPr>
          </w:p>
        </w:tc>
      </w:tr>
    </w:tbl>
    <w:p w14:paraId="1BBC27A3"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3C69D1">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3C69D1">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3C69D1">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3C69D1">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3C69D1">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3C69D1">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3C69D1">
            <w:pPr>
              <w:rPr>
                <w:rFonts w:ascii="GHEA Grapalat" w:eastAsia="GHEA Grapalat" w:hAnsi="GHEA Grapalat" w:cs="GHEA Grapalat"/>
              </w:rPr>
            </w:pPr>
          </w:p>
        </w:tc>
      </w:tr>
    </w:tbl>
    <w:p w14:paraId="29D77B51" w14:textId="77777777" w:rsidR="00092E73" w:rsidRPr="00574FF7"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3C69D1">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3C69D1">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3C69D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3C69D1">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3C69D1">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3C69D1">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3C69D1">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3C69D1">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3C69D1">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3C69D1">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3C69D1">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3C69D1">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3C69D1">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3C69D1">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3C69D1">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3C69D1">
            <w:pPr>
              <w:rPr>
                <w:rFonts w:ascii="GHEA Grapalat" w:eastAsia="GHEA Grapalat" w:hAnsi="GHEA Grapalat" w:cs="GHEA Grapalat"/>
              </w:rPr>
            </w:pPr>
          </w:p>
        </w:tc>
      </w:tr>
    </w:tbl>
    <w:p w14:paraId="10627ACB"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3C69D1">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3C69D1">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3C69D1">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3C69D1">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3C69D1">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3C69D1">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3C69D1">
            <w:pPr>
              <w:rPr>
                <w:rFonts w:ascii="GHEA Grapalat" w:eastAsia="GHEA Grapalat" w:hAnsi="GHEA Grapalat" w:cs="GHEA Grapalat"/>
              </w:rPr>
            </w:pPr>
          </w:p>
        </w:tc>
      </w:tr>
    </w:tbl>
    <w:p w14:paraId="0228122B"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3C69D1">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3C69D1">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3C69D1">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3C69D1">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3C69D1">
            <w:pPr>
              <w:rPr>
                <w:rFonts w:ascii="GHEA Grapalat" w:eastAsia="GHEA Grapalat" w:hAnsi="GHEA Grapalat" w:cs="GHEA Grapalat"/>
              </w:rPr>
            </w:pPr>
          </w:p>
        </w:tc>
      </w:tr>
    </w:tbl>
    <w:p w14:paraId="4F8E99A7"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3C69D1">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3C69D1">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3C69D1">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3C69D1">
            <w:pPr>
              <w:rPr>
                <w:rFonts w:ascii="GHEA Grapalat" w:eastAsia="GHEA Grapalat" w:hAnsi="GHEA Grapalat" w:cs="GHEA Grapalat"/>
              </w:rPr>
            </w:pPr>
          </w:p>
        </w:tc>
      </w:tr>
    </w:tbl>
    <w:p w14:paraId="74D3C3BB" w14:textId="77777777" w:rsidR="00092E73" w:rsidRPr="008C665F"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3C69D1">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3C69D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3C69D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3C69D1">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3C69D1">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3C69D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3C69D1">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3C69D1">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3C69D1">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3C69D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3C69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3C69D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3C69D1">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3C69D1">
            <w:pPr>
              <w:rPr>
                <w:rFonts w:ascii="GHEA Grapalat" w:eastAsia="GHEA Grapalat" w:hAnsi="GHEA Grapalat" w:cs="GHEA Grapalat"/>
              </w:rPr>
            </w:pPr>
          </w:p>
        </w:tc>
      </w:tr>
    </w:tbl>
    <w:p w14:paraId="5297D154" w14:textId="77777777" w:rsidR="00092E73" w:rsidRPr="00FD1EE4" w:rsidRDefault="00092E73" w:rsidP="003C69D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3C69D1">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3C69D1">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3C69D1">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3C69D1">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3C69D1">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3C69D1">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3C69D1">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3C69D1">
            <w:pPr>
              <w:rPr>
                <w:rFonts w:ascii="GHEA Grapalat" w:eastAsia="GHEA Grapalat" w:hAnsi="GHEA Grapalat" w:cs="GHEA Grapalat"/>
              </w:rPr>
            </w:pPr>
          </w:p>
        </w:tc>
      </w:tr>
    </w:tbl>
    <w:p w14:paraId="19628932" w14:textId="77777777" w:rsidR="00092E73" w:rsidRPr="00FD1EE4" w:rsidRDefault="00092E73" w:rsidP="003C69D1">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3C69D1">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3C69D1">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3C69D1">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3C69D1">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3C69D1">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3C69D1">
            <w:pPr>
              <w:rPr>
                <w:rFonts w:ascii="GHEA Grapalat" w:eastAsia="GHEA Grapalat" w:hAnsi="GHEA Grapalat" w:cs="GHEA Grapalat"/>
              </w:rPr>
            </w:pPr>
          </w:p>
        </w:tc>
      </w:tr>
    </w:tbl>
    <w:p w14:paraId="2876BA9E" w14:textId="77777777" w:rsidR="00092E73" w:rsidRDefault="00092E73" w:rsidP="003C69D1">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3C69D1">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3C69D1">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3C69D1">
            <w:pPr>
              <w:rPr>
                <w:rFonts w:ascii="GHEA Grapalat" w:eastAsia="GHEA Grapalat" w:hAnsi="GHEA Grapalat" w:cs="GHEA Grapalat"/>
              </w:rPr>
            </w:pPr>
          </w:p>
        </w:tc>
      </w:tr>
    </w:tbl>
    <w:p w14:paraId="72E515BC" w14:textId="77777777" w:rsidR="00092E73" w:rsidRPr="00FD1EE4" w:rsidRDefault="00092E73" w:rsidP="003C69D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3C69D1">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3C69D1">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3C69D1">
            <w:pPr>
              <w:rPr>
                <w:rFonts w:ascii="GHEA Grapalat" w:eastAsia="GHEA Grapalat" w:hAnsi="GHEA Grapalat" w:cs="GHEA Grapalat"/>
                <w:b/>
                <w:color w:val="000000"/>
              </w:rPr>
            </w:pPr>
          </w:p>
        </w:tc>
      </w:tr>
    </w:tbl>
    <w:p w14:paraId="7365CCE5" w14:textId="77777777" w:rsidR="00092E73" w:rsidRPr="00FD1EE4" w:rsidRDefault="00092E73" w:rsidP="003C69D1">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3C69D1">
      <w:pPr>
        <w:rPr>
          <w:rFonts w:ascii="GHEA Grapalat" w:hAnsi="GHEA Grapalat"/>
          <w:b/>
        </w:rPr>
      </w:pPr>
    </w:p>
    <w:p w14:paraId="7743345D" w14:textId="77777777" w:rsidR="00092E73" w:rsidRDefault="00092E73" w:rsidP="003C69D1">
      <w:pPr>
        <w:rPr>
          <w:rFonts w:ascii="GHEA Grapalat" w:hAnsi="GHEA Grapalat"/>
          <w:b/>
        </w:rPr>
      </w:pPr>
      <w:r>
        <w:rPr>
          <w:rFonts w:ascii="GHEA Grapalat" w:hAnsi="GHEA Grapalat"/>
          <w:b/>
        </w:rPr>
        <w:br w:type="page"/>
      </w:r>
    </w:p>
    <w:p w14:paraId="683CD5B5" w14:textId="77777777" w:rsidR="00092E73" w:rsidRDefault="00092E73" w:rsidP="003C69D1">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3C69D1">
      <w:pPr>
        <w:jc w:val="center"/>
        <w:rPr>
          <w:rFonts w:ascii="GHEA Grapalat" w:hAnsi="GHEA Grapalat"/>
          <w:b/>
          <w:sz w:val="28"/>
          <w:szCs w:val="28"/>
          <w:lang w:val="hy-AM"/>
        </w:rPr>
      </w:pPr>
    </w:p>
    <w:p w14:paraId="19350ABF"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3C69D1">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3C69D1">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3C69D1">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3C69D1">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3C69D1">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3C69D1">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3C69D1">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3C69D1">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3C69D1">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3C69D1">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3C69D1">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3C69D1">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3C69D1">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3C69D1">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3C69D1">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3C69D1">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3C69D1">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3C69D1">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3C69D1">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3C69D1">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3C69D1">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3C69D1">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3C69D1">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3C69D1">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3C69D1">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3C69D1">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3C69D1">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3C69D1">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3C69D1">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3C69D1">
      <w:pPr>
        <w:contextualSpacing/>
        <w:jc w:val="both"/>
        <w:rPr>
          <w:rFonts w:ascii="GHEA Grapalat" w:hAnsi="GHEA Grapalat"/>
          <w:sz w:val="28"/>
          <w:szCs w:val="28"/>
        </w:rPr>
      </w:pPr>
    </w:p>
    <w:p w14:paraId="0E3828E2" w14:textId="77777777" w:rsidR="00092E73" w:rsidRDefault="00092E73" w:rsidP="003C69D1">
      <w:pPr>
        <w:contextualSpacing/>
        <w:jc w:val="both"/>
        <w:rPr>
          <w:rFonts w:ascii="GHEA Grapalat" w:hAnsi="GHEA Grapalat"/>
          <w:sz w:val="28"/>
          <w:szCs w:val="28"/>
        </w:rPr>
      </w:pPr>
    </w:p>
    <w:p w14:paraId="1B8517C8"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3C69D1">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3C69D1">
      <w:pPr>
        <w:rPr>
          <w:rFonts w:ascii="GHEA Grapalat" w:hAnsi="GHEA Grapalat"/>
          <w:b/>
        </w:rPr>
      </w:pPr>
    </w:p>
    <w:p w14:paraId="1196D6A1" w14:textId="77777777" w:rsidR="00092E73" w:rsidRDefault="00092E73" w:rsidP="003C69D1">
      <w:pPr>
        <w:rPr>
          <w:rFonts w:ascii="GHEA Grapalat" w:hAnsi="GHEA Grapalat"/>
          <w:b/>
        </w:rPr>
      </w:pPr>
      <w:r>
        <w:rPr>
          <w:rFonts w:ascii="GHEA Grapalat" w:hAnsi="GHEA Grapalat"/>
          <w:b/>
        </w:rPr>
        <w:br w:type="page"/>
      </w:r>
    </w:p>
    <w:p w14:paraId="62B48BAB" w14:textId="77777777" w:rsidR="00B2572B" w:rsidRPr="00DC619D" w:rsidRDefault="00B2572B" w:rsidP="003C69D1">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7C51DF10" w:rsidR="00B2572B" w:rsidRPr="009044F1" w:rsidRDefault="00B2572B" w:rsidP="003C69D1">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37C75">
        <w:rPr>
          <w:rFonts w:ascii="GHEA Grapalat" w:hAnsi="GHEA Grapalat"/>
          <w:b/>
          <w:sz w:val="24"/>
          <w:szCs w:val="24"/>
        </w:rPr>
        <w:t>24/29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308CC3FE" w14:textId="77777777" w:rsidR="00B2572B" w:rsidRPr="009044F1" w:rsidRDefault="00B2572B" w:rsidP="003C69D1">
      <w:pPr>
        <w:widowControl w:val="0"/>
        <w:ind w:firstLine="567"/>
        <w:jc w:val="center"/>
        <w:rPr>
          <w:rFonts w:ascii="GHEA Grapalat" w:hAnsi="GHEA Grapalat"/>
        </w:rPr>
      </w:pPr>
    </w:p>
    <w:p w14:paraId="2347BC65" w14:textId="77777777" w:rsidR="00B2572B" w:rsidRPr="009044F1" w:rsidRDefault="00B2572B" w:rsidP="003C69D1">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3C69D1">
      <w:pPr>
        <w:widowControl w:val="0"/>
        <w:ind w:firstLine="567"/>
        <w:jc w:val="center"/>
        <w:rPr>
          <w:rFonts w:ascii="GHEA Grapalat" w:hAnsi="GHEA Grapalat"/>
        </w:rPr>
      </w:pPr>
    </w:p>
    <w:p w14:paraId="050C8689" w14:textId="28278B07" w:rsidR="005744FC" w:rsidRPr="000F6C24" w:rsidRDefault="00B2572B" w:rsidP="003C69D1">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409E9">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409E9">
        <w:rPr>
          <w:rFonts w:ascii="GHEA Grapalat" w:hAnsi="GHEA Grapalat"/>
          <w:spacing w:val="-6"/>
        </w:rPr>
        <w:t>BMAShDzB-</w:t>
      </w:r>
      <w:r w:rsidR="00537C75">
        <w:rPr>
          <w:rFonts w:ascii="GHEA Grapalat" w:hAnsi="GHEA Grapalat"/>
          <w:spacing w:val="-6"/>
        </w:rPr>
        <w:t>24/29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3C69D1">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3C69D1">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3C69D1">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3C69D1">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3C69D1">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3C69D1">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3C69D1">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3C69D1">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3C69D1">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3C69D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3C69D1">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B152CE"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B152CE" w:rsidRPr="00521B73" w:rsidRDefault="00E35E99" w:rsidP="003C69D1">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68DAA270" w:rsidR="00B152CE" w:rsidRPr="00592592" w:rsidRDefault="00592592" w:rsidP="003C69D1">
            <w:pPr>
              <w:widowControl w:val="0"/>
              <w:rPr>
                <w:rFonts w:ascii="GHEA Grapalat" w:hAnsi="GHEA Grapalat"/>
                <w:bCs/>
                <w:iCs/>
                <w:sz w:val="18"/>
                <w:szCs w:val="18"/>
              </w:rPr>
            </w:pPr>
            <w:r w:rsidRPr="00592592">
              <w:rPr>
                <w:rFonts w:ascii="GHEA Grapalat" w:hAnsi="GHEA Grapalat"/>
                <w:iCs/>
                <w:sz w:val="18"/>
                <w:szCs w:val="18"/>
              </w:rPr>
              <w:t>работы по благоустройству территории, прилегающей к зданию Банаван 5, Джрвеж, административный район Нор Норк</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05AE236" w14:textId="77777777" w:rsidR="00B152CE" w:rsidRPr="005744FC" w:rsidRDefault="00B152CE" w:rsidP="003C69D1">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9A4E731" w14:textId="77777777" w:rsidR="00B152CE" w:rsidRPr="005744FC" w:rsidRDefault="00B152CE" w:rsidP="003C69D1">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64617C5" w14:textId="77777777" w:rsidR="00B152CE" w:rsidRPr="005744FC" w:rsidRDefault="00B152CE" w:rsidP="003C69D1">
            <w:pPr>
              <w:widowControl w:val="0"/>
              <w:jc w:val="center"/>
              <w:rPr>
                <w:rFonts w:ascii="GHEA Grapalat" w:hAnsi="GHEA Grapalat"/>
                <w:sz w:val="20"/>
                <w:szCs w:val="20"/>
              </w:rPr>
            </w:pPr>
          </w:p>
        </w:tc>
      </w:tr>
    </w:tbl>
    <w:p w14:paraId="5BDBA797" w14:textId="77777777" w:rsidR="00374F4A" w:rsidRPr="00DD2B43" w:rsidRDefault="00374F4A" w:rsidP="003C69D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3C69D1">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3C69D1">
      <w:pPr>
        <w:widowControl w:val="0"/>
        <w:jc w:val="both"/>
        <w:rPr>
          <w:rFonts w:ascii="GHEA Grapalat" w:hAnsi="GHEA Grapalat"/>
          <w:lang w:val="es-ES"/>
        </w:rPr>
      </w:pPr>
    </w:p>
    <w:p w14:paraId="49817F3E" w14:textId="77777777" w:rsidR="00B2572B" w:rsidRPr="000F6C24" w:rsidRDefault="00B2572B" w:rsidP="003C69D1">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3C69D1">
      <w:pPr>
        <w:rPr>
          <w:rFonts w:ascii="GHEA Grapalat" w:hAnsi="GHEA Grapalat"/>
          <w:b/>
        </w:rPr>
      </w:pPr>
      <w:r>
        <w:rPr>
          <w:rFonts w:ascii="GHEA Grapalat" w:hAnsi="GHEA Grapalat"/>
          <w:b/>
        </w:rPr>
        <w:br w:type="page"/>
      </w:r>
    </w:p>
    <w:p w14:paraId="63E92CB4" w14:textId="5D383DFC" w:rsidR="00C715FB" w:rsidRDefault="00C715FB" w:rsidP="003C69D1">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3C69D1">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C3F3A8C" w:rsidR="00B2572B" w:rsidRPr="00B138F3" w:rsidRDefault="00B2572B"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409E9">
        <w:rPr>
          <w:rFonts w:ascii="GHEA Grapalat" w:hAnsi="GHEA Grapalat"/>
          <w:b/>
          <w:sz w:val="24"/>
          <w:szCs w:val="24"/>
        </w:rPr>
        <w:t>BMAShDzB-</w:t>
      </w:r>
      <w:r w:rsidR="00537C75">
        <w:rPr>
          <w:rFonts w:ascii="GHEA Grapalat" w:hAnsi="GHEA Grapalat"/>
          <w:b/>
          <w:sz w:val="24"/>
          <w:szCs w:val="24"/>
        </w:rPr>
        <w:t>24/29</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14:paraId="40EB1557" w14:textId="77777777" w:rsidR="00742F7B" w:rsidRPr="00B138F3" w:rsidRDefault="00742F7B" w:rsidP="003C69D1">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3C69D1">
      <w:pPr>
        <w:widowControl w:val="0"/>
        <w:ind w:left="567" w:right="565"/>
        <w:jc w:val="center"/>
        <w:rPr>
          <w:rFonts w:ascii="GHEA Grapalat" w:hAnsi="GHEA Grapalat"/>
          <w:b/>
        </w:rPr>
      </w:pPr>
    </w:p>
    <w:p w14:paraId="1FA3B59C" w14:textId="77777777" w:rsidR="00BF7253" w:rsidRPr="00B138F3" w:rsidRDefault="00BF7253" w:rsidP="003C69D1">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3C69D1">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3C69D1">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5AD1D743" w:rsidR="00BF7253" w:rsidRPr="00D24CB5"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165F09" w:rsidRPr="00165F09">
        <w:rPr>
          <w:rFonts w:ascii="GHEA Grapalat" w:hAnsi="GHEA Grapalat"/>
          <w:b/>
          <w:bCs/>
          <w:iCs/>
          <w:sz w:val="22"/>
          <w:szCs w:val="22"/>
        </w:rPr>
        <w:t>девяносто</w:t>
      </w:r>
      <w:r w:rsidR="00165F09" w:rsidRPr="00B138F3">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3C69D1">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3C69D1">
      <w:pPr>
        <w:widowControl w:val="0"/>
        <w:ind w:left="567" w:right="565"/>
        <w:jc w:val="center"/>
        <w:rPr>
          <w:rFonts w:ascii="GHEA Grapalat" w:hAnsi="GHEA Grapalat"/>
          <w:b/>
        </w:rPr>
      </w:pPr>
    </w:p>
    <w:p w14:paraId="5C8B3031" w14:textId="77777777" w:rsidR="00CF2692" w:rsidRPr="00B138F3" w:rsidRDefault="00CF2692" w:rsidP="003C69D1">
      <w:pPr>
        <w:widowControl w:val="0"/>
        <w:ind w:left="567" w:right="565"/>
        <w:jc w:val="center"/>
        <w:rPr>
          <w:rFonts w:ascii="GHEA Grapalat" w:hAnsi="GHEA Grapalat"/>
          <w:b/>
        </w:rPr>
      </w:pPr>
    </w:p>
    <w:p w14:paraId="62C4B99D" w14:textId="77777777" w:rsidR="00CF2692" w:rsidRPr="00B138F3" w:rsidRDefault="00CF2692" w:rsidP="003C69D1">
      <w:pPr>
        <w:widowControl w:val="0"/>
        <w:ind w:left="567" w:right="565"/>
        <w:jc w:val="center"/>
        <w:rPr>
          <w:rFonts w:ascii="GHEA Grapalat" w:hAnsi="GHEA Grapalat"/>
          <w:b/>
        </w:rPr>
      </w:pPr>
    </w:p>
    <w:p w14:paraId="3011B8DE" w14:textId="77777777" w:rsidR="00CF2692" w:rsidRPr="00B138F3" w:rsidRDefault="00CF2692" w:rsidP="003C69D1">
      <w:pPr>
        <w:widowControl w:val="0"/>
        <w:ind w:left="567" w:right="565"/>
        <w:jc w:val="center"/>
        <w:rPr>
          <w:rFonts w:ascii="GHEA Grapalat" w:hAnsi="GHEA Grapalat"/>
          <w:b/>
        </w:rPr>
      </w:pPr>
    </w:p>
    <w:p w14:paraId="5FE0619A" w14:textId="77777777" w:rsidR="001005B0" w:rsidRPr="00C715FB" w:rsidRDefault="007B3F5F" w:rsidP="003C69D1">
      <w:pPr>
        <w:widowControl w:val="0"/>
        <w:ind w:firstLine="567"/>
        <w:jc w:val="right"/>
        <w:rPr>
          <w:rFonts w:ascii="GHEA Grapalat" w:hAnsi="GHEA Grapalat"/>
          <w:b/>
        </w:rPr>
      </w:pPr>
      <w:r w:rsidRPr="00C715FB">
        <w:rPr>
          <w:rFonts w:ascii="GHEA Grapalat" w:hAnsi="GHEA Grapalat"/>
          <w:b/>
        </w:rPr>
        <w:t>Приложение № 4</w:t>
      </w:r>
    </w:p>
    <w:p w14:paraId="3E0D4AB5" w14:textId="7256B99C" w:rsidR="007B3F5F" w:rsidRPr="00C715FB" w:rsidRDefault="007B3F5F" w:rsidP="003C69D1">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409E9">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409E9">
        <w:rPr>
          <w:rFonts w:ascii="GHEA Grapalat" w:hAnsi="GHEA Grapalat"/>
          <w:b/>
        </w:rPr>
        <w:t>BMAShDzB-</w:t>
      </w:r>
      <w:r w:rsidR="00537C75">
        <w:rPr>
          <w:rFonts w:ascii="GHEA Grapalat" w:hAnsi="GHEA Grapalat"/>
          <w:b/>
        </w:rPr>
        <w:t>24/29</w:t>
      </w:r>
      <w:r w:rsidRPr="00C715FB">
        <w:rPr>
          <w:rFonts w:ascii="GHEA Grapalat" w:hAnsi="GHEA Grapalat"/>
          <w:b/>
        </w:rPr>
        <w:t>"</w:t>
      </w:r>
      <w:r w:rsidRPr="00C715FB">
        <w:rPr>
          <w:rStyle w:val="FootnoteReference"/>
          <w:rFonts w:ascii="GHEA Grapalat" w:hAnsi="GHEA Grapalat"/>
          <w:b/>
        </w:rPr>
        <w:footnoteReference w:customMarkFollows="1" w:id="20"/>
        <w:t>*</w:t>
      </w:r>
    </w:p>
    <w:p w14:paraId="1EF7D29B" w14:textId="77777777" w:rsidR="002A4554" w:rsidRPr="00C715FB" w:rsidRDefault="002A4554" w:rsidP="003C69D1">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3C69D1">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3C69D1">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3C69D1">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3C69D1">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3C69D1">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3C69D1">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3C69D1">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3C69D1">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3C69D1">
      <w:pPr>
        <w:widowControl w:val="0"/>
        <w:ind w:left="567" w:right="565"/>
        <w:jc w:val="center"/>
        <w:rPr>
          <w:rFonts w:ascii="GHEA Grapalat" w:hAnsi="GHEA Grapalat"/>
          <w:b/>
        </w:rPr>
      </w:pPr>
    </w:p>
    <w:p w14:paraId="7AA9742F" w14:textId="77777777" w:rsidR="00CF2692" w:rsidRPr="00C715FB" w:rsidRDefault="00CF2692" w:rsidP="003C69D1">
      <w:pPr>
        <w:widowControl w:val="0"/>
        <w:ind w:left="567" w:right="565"/>
        <w:jc w:val="center"/>
        <w:rPr>
          <w:rFonts w:ascii="GHEA Grapalat" w:hAnsi="GHEA Grapalat"/>
          <w:b/>
        </w:rPr>
      </w:pPr>
    </w:p>
    <w:p w14:paraId="51DB381E" w14:textId="77777777" w:rsidR="007B3F5F" w:rsidRPr="00C715FB" w:rsidRDefault="007B3F5F" w:rsidP="003C69D1">
      <w:pPr>
        <w:widowControl w:val="0"/>
        <w:ind w:left="567" w:right="565"/>
        <w:jc w:val="center"/>
        <w:rPr>
          <w:rFonts w:ascii="GHEA Grapalat" w:hAnsi="GHEA Grapalat"/>
          <w:b/>
        </w:rPr>
      </w:pPr>
    </w:p>
    <w:p w14:paraId="6204B947" w14:textId="77777777" w:rsidR="00CF2692" w:rsidRPr="00C715FB" w:rsidRDefault="00CF2692" w:rsidP="003C69D1">
      <w:pPr>
        <w:widowControl w:val="0"/>
        <w:ind w:left="567" w:right="565"/>
        <w:jc w:val="center"/>
        <w:rPr>
          <w:rFonts w:ascii="GHEA Grapalat" w:hAnsi="GHEA Grapalat"/>
          <w:b/>
        </w:rPr>
      </w:pPr>
    </w:p>
    <w:p w14:paraId="6883EB0D" w14:textId="51421C69" w:rsidR="00CB2230" w:rsidRPr="00C715FB" w:rsidRDefault="00CB2230" w:rsidP="003C69D1">
      <w:pPr>
        <w:rPr>
          <w:rFonts w:ascii="GHEA Grapalat" w:hAnsi="GHEA Grapalat"/>
          <w:b/>
        </w:rPr>
      </w:pPr>
    </w:p>
    <w:p w14:paraId="21B6EB2F" w14:textId="77777777" w:rsidR="00520508" w:rsidRPr="00C715FB" w:rsidRDefault="00520508"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2EC693F" w14:textId="77777777" w:rsidR="00FB7D27" w:rsidRDefault="00FB7D27" w:rsidP="003C69D1">
      <w:pPr>
        <w:widowControl w:val="0"/>
        <w:ind w:firstLine="567"/>
        <w:jc w:val="right"/>
        <w:rPr>
          <w:rFonts w:ascii="GHEA Grapalat" w:hAnsi="GHEA Grapalat"/>
          <w:b/>
        </w:rPr>
      </w:pPr>
    </w:p>
    <w:p w14:paraId="3CC0227D" w14:textId="77777777" w:rsidR="00FB7D27" w:rsidRDefault="00FB7D27" w:rsidP="003C69D1">
      <w:pPr>
        <w:widowControl w:val="0"/>
        <w:ind w:firstLine="567"/>
        <w:jc w:val="right"/>
        <w:rPr>
          <w:rFonts w:ascii="GHEA Grapalat" w:hAnsi="GHEA Grapalat"/>
          <w:b/>
        </w:rPr>
      </w:pPr>
    </w:p>
    <w:p w14:paraId="0E4C2B51" w14:textId="77777777" w:rsidR="00FB7D27" w:rsidRDefault="00FB7D27" w:rsidP="003C69D1">
      <w:pPr>
        <w:widowControl w:val="0"/>
        <w:ind w:firstLine="567"/>
        <w:jc w:val="right"/>
        <w:rPr>
          <w:rFonts w:ascii="GHEA Grapalat" w:hAnsi="GHEA Grapalat"/>
          <w:b/>
        </w:rPr>
      </w:pPr>
    </w:p>
    <w:p w14:paraId="2C359FB9" w14:textId="77777777" w:rsidR="00FB7D27" w:rsidRDefault="00FB7D27" w:rsidP="003C69D1">
      <w:pPr>
        <w:widowControl w:val="0"/>
        <w:ind w:firstLine="567"/>
        <w:jc w:val="right"/>
        <w:rPr>
          <w:rFonts w:ascii="GHEA Grapalat" w:hAnsi="GHEA Grapalat"/>
          <w:b/>
        </w:rPr>
      </w:pPr>
    </w:p>
    <w:p w14:paraId="698E5963" w14:textId="77777777" w:rsidR="00FB7D27" w:rsidRDefault="00FB7D27" w:rsidP="003C69D1">
      <w:pPr>
        <w:widowControl w:val="0"/>
        <w:ind w:firstLine="567"/>
        <w:jc w:val="right"/>
        <w:rPr>
          <w:rFonts w:ascii="GHEA Grapalat" w:hAnsi="GHEA Grapalat"/>
          <w:b/>
        </w:rPr>
      </w:pPr>
    </w:p>
    <w:p w14:paraId="71D22BCE" w14:textId="77777777" w:rsidR="00FB7D27" w:rsidRDefault="00FB7D27" w:rsidP="003C69D1">
      <w:pPr>
        <w:widowControl w:val="0"/>
        <w:ind w:firstLine="567"/>
        <w:jc w:val="right"/>
        <w:rPr>
          <w:rFonts w:ascii="GHEA Grapalat" w:hAnsi="GHEA Grapalat"/>
          <w:b/>
        </w:rPr>
      </w:pPr>
    </w:p>
    <w:p w14:paraId="16D01A5B" w14:textId="77777777" w:rsidR="00FB7D27" w:rsidRDefault="00FB7D27" w:rsidP="003C69D1">
      <w:pPr>
        <w:widowControl w:val="0"/>
        <w:ind w:firstLine="567"/>
        <w:jc w:val="right"/>
        <w:rPr>
          <w:rFonts w:ascii="GHEA Grapalat" w:hAnsi="GHEA Grapalat"/>
          <w:b/>
        </w:rPr>
      </w:pPr>
    </w:p>
    <w:p w14:paraId="4F9F9AD8" w14:textId="77777777" w:rsidR="00FB7D27" w:rsidRDefault="00FB7D27" w:rsidP="003C69D1">
      <w:pPr>
        <w:widowControl w:val="0"/>
        <w:ind w:firstLine="567"/>
        <w:jc w:val="right"/>
        <w:rPr>
          <w:rFonts w:ascii="GHEA Grapalat" w:hAnsi="GHEA Grapalat"/>
          <w:b/>
        </w:rPr>
      </w:pPr>
    </w:p>
    <w:p w14:paraId="72C6289D" w14:textId="77777777" w:rsidR="00FB7D27" w:rsidRDefault="00FB7D27" w:rsidP="003C69D1">
      <w:pPr>
        <w:widowControl w:val="0"/>
        <w:ind w:firstLine="567"/>
        <w:jc w:val="right"/>
        <w:rPr>
          <w:rFonts w:ascii="GHEA Grapalat" w:hAnsi="GHEA Grapalat"/>
          <w:b/>
        </w:rPr>
      </w:pPr>
    </w:p>
    <w:p w14:paraId="243A8C38" w14:textId="77777777" w:rsidR="00FB7D27" w:rsidRDefault="00FB7D27" w:rsidP="003C69D1">
      <w:pPr>
        <w:widowControl w:val="0"/>
        <w:ind w:firstLine="567"/>
        <w:jc w:val="right"/>
        <w:rPr>
          <w:rFonts w:ascii="GHEA Grapalat" w:hAnsi="GHEA Grapalat"/>
          <w:b/>
        </w:rPr>
      </w:pPr>
    </w:p>
    <w:p w14:paraId="787D01AA" w14:textId="37110D5D" w:rsidR="00235549" w:rsidRPr="00B138F3" w:rsidRDefault="00235549" w:rsidP="003C69D1">
      <w:pPr>
        <w:widowControl w:val="0"/>
        <w:ind w:firstLine="567"/>
        <w:jc w:val="right"/>
        <w:rPr>
          <w:rFonts w:ascii="GHEA Grapalat" w:hAnsi="GHEA Grapalat" w:cs="Arial"/>
          <w:b/>
        </w:rPr>
      </w:pPr>
      <w:r w:rsidRPr="00B138F3">
        <w:rPr>
          <w:rFonts w:ascii="GHEA Grapalat" w:hAnsi="GHEA Grapalat"/>
          <w:b/>
        </w:rPr>
        <w:t>Приложение № 5</w:t>
      </w:r>
    </w:p>
    <w:p w14:paraId="6EB5C6EC" w14:textId="730858BC" w:rsidR="00235549" w:rsidRPr="00B138F3" w:rsidRDefault="00235549" w:rsidP="003C69D1">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409E9">
        <w:rPr>
          <w:rFonts w:ascii="GHEA Grapalat" w:hAnsi="GHEA Grapalat"/>
          <w:b/>
          <w:sz w:val="24"/>
          <w:szCs w:val="24"/>
        </w:rPr>
        <w:t>BMAShDzB-</w:t>
      </w:r>
      <w:r w:rsidR="00537C75">
        <w:rPr>
          <w:rFonts w:ascii="GHEA Grapalat" w:hAnsi="GHEA Grapalat"/>
          <w:b/>
          <w:sz w:val="24"/>
          <w:szCs w:val="24"/>
        </w:rPr>
        <w:t>24/29</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1"/>
        <w:t>*</w:t>
      </w:r>
    </w:p>
    <w:p w14:paraId="4E9D48CA" w14:textId="77777777" w:rsidR="001005B0" w:rsidRPr="00B138F3" w:rsidRDefault="001005B0" w:rsidP="003C69D1">
      <w:pPr>
        <w:widowControl w:val="0"/>
        <w:ind w:left="567" w:right="565"/>
        <w:jc w:val="center"/>
        <w:rPr>
          <w:rFonts w:ascii="GHEA Grapalat" w:hAnsi="GHEA Grapalat"/>
          <w:b/>
        </w:rPr>
      </w:pPr>
    </w:p>
    <w:p w14:paraId="02FE4D5F" w14:textId="77777777" w:rsidR="0075061D" w:rsidRPr="00B138F3" w:rsidRDefault="0075061D" w:rsidP="003C69D1">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3C69D1">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3C69D1">
      <w:pPr>
        <w:widowControl w:val="0"/>
        <w:ind w:left="567" w:right="565"/>
        <w:jc w:val="center"/>
        <w:rPr>
          <w:rFonts w:ascii="GHEA Grapalat" w:hAnsi="GHEA Grapalat"/>
          <w:b/>
        </w:rPr>
      </w:pPr>
    </w:p>
    <w:p w14:paraId="7B35EF57"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3C69D1">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3C69D1">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3C69D1">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3C69D1">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3C69D1">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3C69D1">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3C69D1">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3C69D1">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3C69D1">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3C69D1">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3C69D1">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3C69D1">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3C69D1">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3C69D1">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3C69D1">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3C69D1">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3C69D1">
      <w:pPr>
        <w:widowControl w:val="0"/>
        <w:jc w:val="right"/>
        <w:rPr>
          <w:rFonts w:ascii="GHEA Grapalat" w:hAnsi="GHEA Grapalat"/>
          <w:i/>
        </w:rPr>
      </w:pPr>
    </w:p>
    <w:p w14:paraId="4F06D088" w14:textId="77777777" w:rsidR="00F331AD" w:rsidRPr="002A4554" w:rsidRDefault="00F331AD" w:rsidP="003C69D1">
      <w:pPr>
        <w:widowControl w:val="0"/>
        <w:jc w:val="right"/>
        <w:rPr>
          <w:rFonts w:ascii="GHEA Grapalat" w:hAnsi="GHEA Grapalat"/>
          <w:i/>
        </w:rPr>
      </w:pPr>
    </w:p>
    <w:p w14:paraId="537ADB47" w14:textId="77777777" w:rsidR="00F331AD" w:rsidRPr="002A4554" w:rsidRDefault="00F331AD" w:rsidP="003C69D1">
      <w:pPr>
        <w:widowControl w:val="0"/>
        <w:jc w:val="right"/>
        <w:rPr>
          <w:rFonts w:ascii="GHEA Grapalat" w:hAnsi="GHEA Grapalat"/>
          <w:i/>
        </w:rPr>
      </w:pPr>
    </w:p>
    <w:p w14:paraId="32CA2E81" w14:textId="77777777" w:rsidR="00FB7D27" w:rsidRDefault="00FB7D27" w:rsidP="003C69D1">
      <w:pPr>
        <w:pStyle w:val="BodyTextIndent3"/>
        <w:widowControl w:val="0"/>
        <w:spacing w:line="240" w:lineRule="auto"/>
        <w:jc w:val="right"/>
        <w:rPr>
          <w:rFonts w:ascii="GHEA Grapalat" w:hAnsi="GHEA Grapalat"/>
          <w:b/>
          <w:sz w:val="24"/>
          <w:szCs w:val="24"/>
        </w:rPr>
      </w:pPr>
    </w:p>
    <w:p w14:paraId="3315E26D" w14:textId="77777777" w:rsidR="00FB7D27" w:rsidRDefault="00FB7D27" w:rsidP="003C69D1">
      <w:pPr>
        <w:pStyle w:val="BodyTextIndent3"/>
        <w:widowControl w:val="0"/>
        <w:spacing w:line="240" w:lineRule="auto"/>
        <w:jc w:val="right"/>
        <w:rPr>
          <w:rFonts w:ascii="GHEA Grapalat" w:hAnsi="GHEA Grapalat"/>
          <w:b/>
          <w:sz w:val="24"/>
          <w:szCs w:val="24"/>
        </w:rPr>
      </w:pPr>
    </w:p>
    <w:p w14:paraId="6922D68B" w14:textId="1166E2C2"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2"/>
        <w:t>26</w:t>
      </w:r>
    </w:p>
    <w:p w14:paraId="788D9252" w14:textId="33B2A742" w:rsidR="00BB28C8" w:rsidRPr="009F3DC7" w:rsidRDefault="00BB28C8" w:rsidP="003C69D1">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409E9">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409E9">
        <w:rPr>
          <w:rFonts w:ascii="GHEA Grapalat" w:hAnsi="GHEA Grapalat"/>
          <w:b/>
          <w:sz w:val="24"/>
          <w:szCs w:val="24"/>
        </w:rPr>
        <w:t>BMAShDzB-</w:t>
      </w:r>
      <w:r w:rsidR="00537C75">
        <w:rPr>
          <w:rFonts w:ascii="GHEA Grapalat" w:hAnsi="GHEA Grapalat"/>
          <w:b/>
          <w:sz w:val="24"/>
          <w:szCs w:val="24"/>
        </w:rPr>
        <w:t>24/29</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3C69D1">
      <w:pPr>
        <w:widowControl w:val="0"/>
        <w:tabs>
          <w:tab w:val="left" w:pos="2268"/>
        </w:tabs>
        <w:ind w:firstLine="567"/>
        <w:jc w:val="right"/>
        <w:rPr>
          <w:rFonts w:ascii="GHEA Grapalat" w:hAnsi="GHEA Grapalat"/>
        </w:rPr>
      </w:pPr>
    </w:p>
    <w:p w14:paraId="4D77D10A" w14:textId="63B88AD1" w:rsidR="00BB28C8" w:rsidRPr="000A3450" w:rsidRDefault="00BB28C8" w:rsidP="003C69D1">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3C69D1">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C69D1">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C69D1">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3C69D1">
      <w:pPr>
        <w:widowControl w:val="0"/>
        <w:ind w:firstLine="567"/>
        <w:jc w:val="both"/>
        <w:rPr>
          <w:rFonts w:ascii="GHEA Grapalat" w:hAnsi="GHEA Grapalat"/>
        </w:rPr>
      </w:pPr>
    </w:p>
    <w:p w14:paraId="615A522A" w14:textId="77777777" w:rsidR="00BB28C8" w:rsidRPr="009F3DC7" w:rsidRDefault="00BB28C8" w:rsidP="003C69D1">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3C69D1">
      <w:pPr>
        <w:widowControl w:val="0"/>
        <w:ind w:firstLine="567"/>
        <w:jc w:val="both"/>
        <w:rPr>
          <w:rFonts w:ascii="GHEA Grapalat" w:hAnsi="GHEA Grapalat"/>
          <w:b/>
        </w:rPr>
      </w:pPr>
    </w:p>
    <w:p w14:paraId="14988806" w14:textId="77777777" w:rsidR="00BB28C8" w:rsidRPr="00443460" w:rsidRDefault="00BB28C8" w:rsidP="003C69D1">
      <w:pPr>
        <w:widowControl w:val="0"/>
        <w:jc w:val="center"/>
        <w:rPr>
          <w:rFonts w:ascii="GHEA Grapalat" w:hAnsi="GHEA Grapalat"/>
        </w:rPr>
      </w:pPr>
      <w:r w:rsidRPr="00443460">
        <w:rPr>
          <w:rFonts w:ascii="GHEA Grapalat" w:hAnsi="GHEA Grapalat"/>
        </w:rPr>
        <w:t>1. ПРЕДМЕТ ДОГОВОРА</w:t>
      </w:r>
    </w:p>
    <w:p w14:paraId="15C9E0E4" w14:textId="78149202" w:rsidR="00E336D8" w:rsidRPr="00443460" w:rsidRDefault="00BB28C8" w:rsidP="00443460">
      <w:pPr>
        <w:pStyle w:val="HTMLPreformatted"/>
        <w:shd w:val="clear" w:color="auto" w:fill="F8F9FA"/>
        <w:jc w:val="both"/>
        <w:rPr>
          <w:rFonts w:ascii="GHEA Grapalat" w:hAnsi="GHEA Grapalat" w:cs="Times New Roman"/>
          <w:sz w:val="24"/>
          <w:szCs w:val="24"/>
          <w:lang w:val="ru-RU" w:eastAsia="ru-RU" w:bidi="ru-RU"/>
        </w:rPr>
      </w:pPr>
      <w:r w:rsidRPr="00443460">
        <w:rPr>
          <w:rFonts w:ascii="GHEA Grapalat" w:hAnsi="GHEA Grapalat" w:cs="Times New Roman"/>
          <w:sz w:val="24"/>
          <w:szCs w:val="24"/>
          <w:lang w:val="ru-RU" w:eastAsia="ru-RU" w:bidi="ru-RU"/>
        </w:rPr>
        <w:t>1.1.</w:t>
      </w:r>
      <w:r w:rsidRPr="00443460">
        <w:rPr>
          <w:rFonts w:ascii="GHEA Grapalat" w:hAnsi="GHEA Grapalat" w:cs="Times New Roman"/>
          <w:sz w:val="24"/>
          <w:szCs w:val="24"/>
          <w:lang w:val="ru-RU" w:eastAsia="ru-RU" w:bidi="ru-RU"/>
        </w:rPr>
        <w:tab/>
      </w:r>
      <w:r w:rsidR="00E336D8" w:rsidRPr="00B81A8E">
        <w:rPr>
          <w:rFonts w:ascii="GHEA Grapalat" w:hAnsi="GHEA Grapalat" w:cs="Times New Roman"/>
          <w:sz w:val="24"/>
          <w:szCs w:val="24"/>
          <w:lang w:val="ru-RU" w:eastAsia="ru-RU" w:bidi="ru-RU"/>
        </w:rPr>
        <w:t xml:space="preserve">Подрядчик обязуется в установленном настоящим Договором порядке, предусмотренных объемах, форме и сроках выполнять установленные Приложением N 1 к настоящему Договору (далее-договор) </w:t>
      </w:r>
      <w:r w:rsidR="00E336D8" w:rsidRPr="00B81A8E">
        <w:rPr>
          <w:rFonts w:ascii="GHEA Grapalat" w:hAnsi="GHEA Grapalat" w:cs="Times New Roman" w:hint="eastAsia"/>
          <w:sz w:val="24"/>
          <w:szCs w:val="24"/>
          <w:lang w:val="ru-RU" w:eastAsia="ru-RU" w:bidi="ru-RU"/>
        </w:rPr>
        <w:t>проектной</w:t>
      </w:r>
      <w:r w:rsidR="00E336D8" w:rsidRPr="00B81A8E">
        <w:rPr>
          <w:rFonts w:ascii="GHEA Grapalat" w:hAnsi="GHEA Grapalat" w:cs="Times New Roman"/>
          <w:sz w:val="24"/>
          <w:szCs w:val="24"/>
          <w:lang w:val="ru-RU" w:eastAsia="ru-RU" w:bidi="ru-RU"/>
        </w:rPr>
        <w:t xml:space="preserve"> </w:t>
      </w:r>
      <w:r w:rsidR="00E336D8" w:rsidRPr="00B81A8E">
        <w:rPr>
          <w:rFonts w:ascii="GHEA Grapalat" w:hAnsi="GHEA Grapalat" w:cs="Times New Roman" w:hint="eastAsia"/>
          <w:sz w:val="24"/>
          <w:szCs w:val="24"/>
          <w:lang w:val="ru-RU" w:eastAsia="ru-RU" w:bidi="ru-RU"/>
        </w:rPr>
        <w:t>документацией</w:t>
      </w:r>
      <w:r w:rsidR="00E336D8" w:rsidRPr="00B81A8E">
        <w:rPr>
          <w:rFonts w:ascii="GHEA Grapalat" w:hAnsi="GHEA Grapalat" w:cs="Times New Roman"/>
          <w:sz w:val="24"/>
          <w:szCs w:val="24"/>
          <w:lang w:val="ru-RU" w:eastAsia="ru-RU" w:bidi="ru-RU"/>
        </w:rPr>
        <w:t>,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443460">
        <w:rPr>
          <w:rFonts w:ascii="GHEA Grapalat" w:hAnsi="GHEA Grapalat" w:cs="Times New Roman"/>
          <w:sz w:val="24"/>
          <w:szCs w:val="24"/>
          <w:lang w:val="ru-RU" w:eastAsia="ru-RU" w:bidi="ru-RU"/>
        </w:rPr>
        <w:t xml:space="preserve"> </w:t>
      </w:r>
      <w:r w:rsidR="00443460" w:rsidRPr="00443460">
        <w:rPr>
          <w:rFonts w:ascii="GHEA Grapalat" w:hAnsi="GHEA Grapalat" w:cs="Times New Roman"/>
          <w:sz w:val="24"/>
          <w:szCs w:val="24"/>
          <w:lang w:val="ru-RU" w:eastAsia="ru-RU" w:bidi="ru-RU"/>
        </w:rPr>
        <w:t>работы</w:t>
      </w:r>
      <w:r w:rsidR="00E336D8" w:rsidRPr="00443460">
        <w:rPr>
          <w:rFonts w:ascii="GHEA Grapalat" w:hAnsi="GHEA Grapalat" w:cs="Times New Roman"/>
          <w:sz w:val="24"/>
          <w:szCs w:val="24"/>
          <w:lang w:val="ru-RU" w:eastAsia="ru-RU" w:bidi="ru-RU"/>
        </w:rPr>
        <w:t xml:space="preserve">  </w:t>
      </w:r>
      <w:r w:rsidR="00443460" w:rsidRPr="00443460">
        <w:rPr>
          <w:rFonts w:ascii="GHEA Grapalat" w:hAnsi="GHEA Grapalat" w:cs="Times New Roman"/>
          <w:sz w:val="24"/>
          <w:szCs w:val="24"/>
          <w:lang w:val="ru-RU" w:eastAsia="ru-RU" w:bidi="ru-RU"/>
        </w:rPr>
        <w:t>на</w:t>
      </w:r>
      <w:r w:rsidR="00E336D8" w:rsidRPr="00443460">
        <w:rPr>
          <w:rFonts w:ascii="GHEA Grapalat" w:hAnsi="GHEA Grapalat" w:cs="Times New Roman"/>
          <w:sz w:val="24"/>
          <w:szCs w:val="24"/>
          <w:lang w:val="ru-RU" w:eastAsia="ru-RU" w:bidi="ru-RU"/>
        </w:rPr>
        <w:t xml:space="preserve"> </w:t>
      </w:r>
      <w:r w:rsidR="00443460" w:rsidRPr="00443460">
        <w:rPr>
          <w:rFonts w:ascii="GHEA Grapalat" w:hAnsi="GHEA Grapalat" w:cs="Times New Roman"/>
          <w:sz w:val="24"/>
          <w:szCs w:val="24"/>
          <w:lang w:val="ru-RU" w:eastAsia="ru-RU" w:bidi="ru-RU"/>
        </w:rPr>
        <w:t xml:space="preserve">поставку работ по благоустройству территории, прилегающей к зданию Банаван 5, Джрвеж, административный район Нор Норк </w:t>
      </w:r>
      <w:r w:rsidR="00E336D8" w:rsidRPr="00443460">
        <w:rPr>
          <w:rFonts w:ascii="GHEA Grapalat" w:hAnsi="GHEA Grapalat" w:cs="Times New Roman"/>
          <w:sz w:val="24"/>
          <w:szCs w:val="24"/>
          <w:lang w:val="ru-RU" w:eastAsia="ru-RU" w:bidi="ru-RU"/>
        </w:rPr>
        <w:t>(далее — работа), а Заказчик обязуется принимать выполненную работу и платить за нее. 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«EQ-BMAShDzB-24/29».</w:t>
      </w:r>
    </w:p>
    <w:p w14:paraId="0EDCEC98" w14:textId="7CC545F1" w:rsidR="00BB28C8" w:rsidRPr="009F3DC7" w:rsidRDefault="00BB28C8" w:rsidP="00E336D8">
      <w:pPr>
        <w:ind w:firstLine="708"/>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3C69D1">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3C69D1">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3C69D1">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3C69D1">
      <w:pPr>
        <w:widowControl w:val="0"/>
        <w:tabs>
          <w:tab w:val="left" w:pos="1134"/>
        </w:tabs>
        <w:ind w:firstLine="567"/>
        <w:jc w:val="both"/>
        <w:rPr>
          <w:rFonts w:ascii="GHEA Grapalat" w:hAnsi="GHEA Grapalat"/>
        </w:rPr>
      </w:pPr>
    </w:p>
    <w:p w14:paraId="53375B6B" w14:textId="77777777" w:rsidR="00BB28C8" w:rsidRPr="009F3DC7" w:rsidRDefault="00BB28C8" w:rsidP="003C69D1">
      <w:pPr>
        <w:widowControl w:val="0"/>
        <w:tabs>
          <w:tab w:val="left" w:pos="1276"/>
        </w:tabs>
        <w:ind w:firstLine="567"/>
        <w:jc w:val="center"/>
        <w:rPr>
          <w:rFonts w:ascii="GHEA Grapalat" w:hAnsi="GHEA Grapalat"/>
          <w:b/>
        </w:rPr>
      </w:pPr>
      <w:r w:rsidRPr="009F3DC7">
        <w:rPr>
          <w:rFonts w:ascii="GHEA Grapalat" w:hAnsi="GHEA Grapalat"/>
          <w:b/>
        </w:rPr>
        <w:lastRenderedPageBreak/>
        <w:t>2. ВЫПОЛНЕНИЕ РАБОТ СРЕДСТВАМИ ПОДРЯДЧИКА</w:t>
      </w:r>
    </w:p>
    <w:p w14:paraId="0DBB0066"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3C69D1">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3C69D1">
      <w:pPr>
        <w:widowControl w:val="0"/>
        <w:tabs>
          <w:tab w:val="left" w:pos="1276"/>
        </w:tabs>
        <w:ind w:firstLine="567"/>
        <w:jc w:val="center"/>
        <w:rPr>
          <w:rFonts w:ascii="GHEA Grapalat" w:hAnsi="GHEA Grapalat"/>
          <w:b/>
          <w:i/>
        </w:rPr>
      </w:pPr>
    </w:p>
    <w:p w14:paraId="6F198BE5" w14:textId="77777777" w:rsidR="00BB28C8" w:rsidRPr="009F3DC7" w:rsidRDefault="00BB28C8" w:rsidP="003C69D1">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3C69D1">
      <w:pPr>
        <w:rPr>
          <w:rFonts w:ascii="GHEA Grapalat" w:hAnsi="GHEA Grapalat"/>
          <w:b/>
        </w:rPr>
      </w:pPr>
      <w:r>
        <w:rPr>
          <w:rFonts w:ascii="GHEA Grapalat" w:hAnsi="GHEA Grapalat"/>
          <w:b/>
        </w:rPr>
        <w:br w:type="page"/>
      </w:r>
    </w:p>
    <w:p w14:paraId="5DFDE74F" w14:textId="77777777" w:rsidR="00BB28C8" w:rsidRPr="009F3DC7" w:rsidRDefault="00BB28C8" w:rsidP="003C69D1">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3C69D1">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3C69D1">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3C69D1">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 xml:space="preserve">В случае расторжения договора по основаниям, предусмотренным </w:t>
      </w:r>
      <w:r w:rsidRPr="009F3DC7">
        <w:rPr>
          <w:rFonts w:ascii="GHEA Grapalat" w:hAnsi="GHEA Grapalat"/>
        </w:rPr>
        <w:lastRenderedPageBreak/>
        <w:t>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6BCE0CAB" w:rsidR="00BB28C8" w:rsidRPr="009F3DC7" w:rsidRDefault="00BB28C8" w:rsidP="003C69D1">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w:t>
      </w:r>
      <w:r w:rsidR="00443460">
        <w:rPr>
          <w:rFonts w:ascii="GHEA Grapalat" w:hAnsi="GHEA Grapalat"/>
        </w:rPr>
        <w:t>36</w:t>
      </w:r>
      <w:r w:rsidR="00FA4A05" w:rsidRPr="00FA4A05">
        <w:rPr>
          <w:rFonts w:ascii="GHEA Grapalat" w:hAnsi="GHEA Grapalat"/>
          <w:b/>
          <w:bCs/>
        </w:rPr>
        <w:t>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3"/>
        <w:t>27</w:t>
      </w:r>
      <w:r w:rsidRPr="009F3DC7">
        <w:rPr>
          <w:rFonts w:ascii="GHEA Grapalat" w:hAnsi="GHEA Grapalat"/>
        </w:rPr>
        <w:t>.</w:t>
      </w:r>
    </w:p>
    <w:p w14:paraId="3C787D87" w14:textId="77777777" w:rsidR="00BB28C8" w:rsidRPr="009F3DC7" w:rsidRDefault="00BB28C8" w:rsidP="003C69D1">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4"/>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3C69D1">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3C69D1">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3C69D1">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3C69D1">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w:t>
      </w:r>
      <w:r w:rsidRPr="009F3DC7">
        <w:rPr>
          <w:rFonts w:ascii="GHEA Grapalat" w:hAnsi="GHEA Grapalat"/>
        </w:rPr>
        <w:lastRenderedPageBreak/>
        <w:t>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54A863F0"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9E0719">
        <w:rPr>
          <w:rFonts w:ascii="GHEA Grapalat" w:hAnsi="GHEA Grapalat"/>
        </w:rPr>
        <w:t>15</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3C69D1">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установленном постановлением Правительства Республики Армения № 596-N </w:t>
      </w:r>
      <w:r w:rsidRPr="009F3DC7">
        <w:rPr>
          <w:rFonts w:ascii="GHEA Grapalat" w:hAnsi="GHEA Grapalat"/>
          <w:sz w:val="24"/>
          <w:szCs w:val="24"/>
        </w:rPr>
        <w:lastRenderedPageBreak/>
        <w:t>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3C69D1">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3C69D1">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3C69D1">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3C69D1">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3C69D1">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3C69D1">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DF6875B" w:rsidR="00127380" w:rsidRDefault="00127380" w:rsidP="003C69D1">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164894BE" w14:textId="77777777" w:rsidR="00831ECC" w:rsidRPr="00070184" w:rsidRDefault="00831ECC" w:rsidP="003C69D1">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797F01CE" w14:textId="77777777" w:rsidR="00831ECC" w:rsidRPr="0025429F" w:rsidRDefault="00831ECC" w:rsidP="003C69D1">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1875324D" w14:textId="77777777" w:rsidR="00831ECC" w:rsidRPr="00070184" w:rsidRDefault="00831ECC" w:rsidP="003C69D1">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63176E31"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14EB2CD0" w14:textId="77777777" w:rsidR="00831ECC" w:rsidRPr="0025429F" w:rsidRDefault="00831ECC" w:rsidP="003C69D1">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1D22E754" w14:textId="77777777" w:rsidR="00831ECC" w:rsidRPr="0025429F" w:rsidRDefault="00831ECC" w:rsidP="003C69D1">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53355ED9" w14:textId="77777777" w:rsidR="00BB28C8" w:rsidRPr="009F3DC7" w:rsidRDefault="00BB28C8" w:rsidP="003C69D1">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7C51B81B"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0E1606" w:rsidRPr="009F3DC7">
        <w:rPr>
          <w:rFonts w:ascii="GHEA Grapalat" w:hAnsi="GHEA Grapalat"/>
        </w:rPr>
        <w:t>0,</w:t>
      </w:r>
      <w:r w:rsidR="0053395F">
        <w:rPr>
          <w:rFonts w:ascii="GHEA Grapalat" w:hAnsi="GHEA Grapalat"/>
        </w:rPr>
        <w:t>1</w:t>
      </w:r>
      <w:r w:rsidR="000E1606" w:rsidRPr="009F3DC7">
        <w:rPr>
          <w:rFonts w:ascii="GHEA Grapalat" w:hAnsi="GHEA Grapalat"/>
        </w:rPr>
        <w:t>5 (ноль целых пят</w:t>
      </w:r>
      <w:r w:rsidR="0053395F">
        <w:rPr>
          <w:rFonts w:ascii="GHEA Grapalat" w:hAnsi="GHEA Grapalat"/>
        </w:rPr>
        <w:t>надцать</w:t>
      </w:r>
      <w:r w:rsidR="000E1606" w:rsidRPr="009F3DC7">
        <w:rPr>
          <w:rFonts w:ascii="GHEA Grapalat" w:hAnsi="GHEA Grapalat"/>
        </w:rPr>
        <w:t xml:space="preserve">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9F87AC0" w:rsidR="00BB28C8" w:rsidRPr="00516521" w:rsidRDefault="00BB28C8" w:rsidP="003C69D1">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3395F">
        <w:rPr>
          <w:rFonts w:ascii="GHEA Grapalat" w:hAnsi="GHEA Grapalat"/>
        </w:rPr>
        <w:t>1</w:t>
      </w:r>
      <w:r w:rsidR="000E1606" w:rsidRPr="009F3DC7">
        <w:rPr>
          <w:rFonts w:ascii="GHEA Grapalat" w:hAnsi="GHEA Grapalat"/>
        </w:rPr>
        <w:t>5 (</w:t>
      </w:r>
      <w:r w:rsidR="0053395F" w:rsidRPr="009F3DC7">
        <w:rPr>
          <w:rFonts w:ascii="GHEA Grapalat" w:hAnsi="GHEA Grapalat"/>
        </w:rPr>
        <w:t>пят</w:t>
      </w:r>
      <w:r w:rsidR="0053395F">
        <w:rPr>
          <w:rFonts w:ascii="GHEA Grapalat" w:hAnsi="GHEA Grapalat"/>
        </w:rPr>
        <w:t>надцать</w:t>
      </w:r>
      <w:r w:rsidR="000E1606" w:rsidRPr="009F3DC7">
        <w:rPr>
          <w:rFonts w:ascii="GHEA Grapalat" w:hAnsi="GHEA Grapalat"/>
        </w:rPr>
        <w:t>)</w:t>
      </w:r>
      <w:r w:rsidR="0063322F">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5"/>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3C69D1">
      <w:pPr>
        <w:widowControl w:val="0"/>
        <w:tabs>
          <w:tab w:val="left" w:pos="1134"/>
        </w:tabs>
        <w:ind w:firstLine="567"/>
        <w:jc w:val="both"/>
        <w:rPr>
          <w:rFonts w:ascii="GHEA Grapalat" w:hAnsi="GHEA Grapalat"/>
        </w:rPr>
      </w:pPr>
      <w:r w:rsidRPr="000C67E4">
        <w:rPr>
          <w:rFonts w:ascii="GHEA Grapalat" w:hAnsi="GHEA Grapalat"/>
        </w:rPr>
        <w:t xml:space="preserve">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w:t>
      </w:r>
      <w:r w:rsidRPr="000C67E4">
        <w:rPr>
          <w:rFonts w:ascii="GHEA Grapalat" w:hAnsi="GHEA Grapalat"/>
        </w:rPr>
        <w:lastRenderedPageBreak/>
        <w:t>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E9D76A7" w14:textId="77777777" w:rsidR="007A0FC0" w:rsidRPr="007A0FC0" w:rsidRDefault="007A0FC0" w:rsidP="003C69D1">
      <w:pPr>
        <w:widowControl w:val="0"/>
        <w:tabs>
          <w:tab w:val="left" w:pos="1134"/>
        </w:tabs>
        <w:ind w:firstLine="567"/>
        <w:jc w:val="both"/>
        <w:rPr>
          <w:rFonts w:ascii="GHEA Grapalat" w:hAnsi="GHEA Grapalat"/>
        </w:rPr>
      </w:pPr>
    </w:p>
    <w:p w14:paraId="59DDC7CC"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3C69D1">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3C69D1">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3C69D1">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6"/>
        <w:t>32</w:t>
      </w:r>
      <w:r w:rsidRPr="009F3DC7">
        <w:rPr>
          <w:rFonts w:ascii="GHEA Grapalat" w:hAnsi="GHEA Grapalat"/>
        </w:rPr>
        <w:t>.</w:t>
      </w:r>
    </w:p>
    <w:p w14:paraId="1582AE9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w:t>
      </w:r>
      <w:r w:rsidRPr="00862ABD">
        <w:rPr>
          <w:rFonts w:ascii="GHEA Grapalat" w:hAnsi="GHEA Grapalat"/>
          <w:spacing w:val="-4"/>
        </w:rPr>
        <w:lastRenderedPageBreak/>
        <w:t>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7"/>
        <w:t>33</w:t>
      </w:r>
      <w:r w:rsidRPr="009F3DC7">
        <w:rPr>
          <w:rFonts w:ascii="GHEA Grapalat" w:hAnsi="GHEA Grapalat"/>
        </w:rPr>
        <w:t>.</w:t>
      </w:r>
    </w:p>
    <w:p w14:paraId="7BD5AE23" w14:textId="77777777" w:rsidR="00BB28C8" w:rsidRPr="009F3DC7" w:rsidRDefault="00BB28C8" w:rsidP="003C69D1">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8"/>
        <w:t>34</w:t>
      </w:r>
      <w:r w:rsidRPr="009F3DC7">
        <w:rPr>
          <w:rFonts w:ascii="GHEA Grapalat" w:hAnsi="GHEA Grapalat"/>
        </w:rPr>
        <w:t>.</w:t>
      </w:r>
    </w:p>
    <w:p w14:paraId="4F8673DE" w14:textId="77777777" w:rsidR="00BB28C8" w:rsidRPr="00124BE9" w:rsidRDefault="00BB28C8" w:rsidP="003C69D1">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3C69D1">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3C69D1">
      <w:pPr>
        <w:widowControl w:val="0"/>
        <w:ind w:firstLine="567"/>
        <w:jc w:val="both"/>
        <w:rPr>
          <w:rFonts w:ascii="GHEA Grapalat" w:hAnsi="GHEA Grapalat"/>
        </w:rPr>
      </w:pPr>
      <w:r w:rsidRPr="009F3DC7">
        <w:rPr>
          <w:rFonts w:ascii="GHEA Grapalat" w:hAnsi="GHEA Grapalat"/>
        </w:rPr>
        <w:lastRenderedPageBreak/>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3C69D1">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3C69D1">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3C69D1">
      <w:pPr>
        <w:widowControl w:val="0"/>
        <w:tabs>
          <w:tab w:val="left" w:pos="1276"/>
        </w:tabs>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3C69D1">
      <w:pPr>
        <w:widowControl w:val="0"/>
        <w:tabs>
          <w:tab w:val="left" w:pos="1276"/>
        </w:tabs>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3C69D1">
      <w:pPr>
        <w:widowControl w:val="0"/>
        <w:tabs>
          <w:tab w:val="left" w:pos="1276"/>
        </w:tabs>
        <w:ind w:firstLine="567"/>
        <w:jc w:val="both"/>
        <w:rPr>
          <w:rFonts w:ascii="GHEA Grapalat" w:hAnsi="GHEA Grapalat"/>
        </w:rPr>
      </w:pPr>
    </w:p>
    <w:p w14:paraId="03593EB1" w14:textId="77777777" w:rsidR="00BB28C8" w:rsidRPr="009F3DC7" w:rsidRDefault="00BB28C8" w:rsidP="003C69D1">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C69D1">
            <w:pPr>
              <w:widowControl w:val="0"/>
              <w:jc w:val="center"/>
              <w:rPr>
                <w:rFonts w:ascii="GHEA Grapalat" w:hAnsi="GHEA Grapalat"/>
              </w:rPr>
            </w:pPr>
          </w:p>
        </w:tc>
        <w:tc>
          <w:tcPr>
            <w:tcW w:w="4343" w:type="dxa"/>
          </w:tcPr>
          <w:p w14:paraId="54A50A05"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C69D1">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C69D1">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3C69D1">
      <w:pPr>
        <w:widowControl w:val="0"/>
        <w:tabs>
          <w:tab w:val="left" w:pos="1276"/>
        </w:tabs>
        <w:ind w:firstLine="567"/>
        <w:jc w:val="both"/>
        <w:rPr>
          <w:rFonts w:ascii="GHEA Grapalat" w:hAnsi="GHEA Grapalat"/>
          <w:i/>
          <w:lang w:val="en-US"/>
        </w:rPr>
      </w:pPr>
    </w:p>
    <w:p w14:paraId="07788426" w14:textId="77777777" w:rsidR="00BB28C8" w:rsidRPr="009F3DC7" w:rsidRDefault="00BB28C8" w:rsidP="003C69D1">
      <w:pPr>
        <w:widowControl w:val="0"/>
        <w:tabs>
          <w:tab w:val="left" w:pos="1276"/>
        </w:tabs>
        <w:ind w:firstLine="567"/>
        <w:jc w:val="both"/>
        <w:rPr>
          <w:rFonts w:ascii="GHEA Grapalat" w:hAnsi="GHEA Grapalat"/>
          <w:u w:val="single"/>
        </w:rPr>
      </w:pPr>
      <w:r w:rsidRPr="009F3DC7">
        <w:rPr>
          <w:rFonts w:ascii="GHEA Grapalat" w:hAnsi="GHEA Grapalat"/>
          <w:i/>
        </w:rPr>
        <w:t xml:space="preserve">В случае необходимости в проект договора могут быть включены не </w:t>
      </w:r>
      <w:r w:rsidRPr="009F3DC7">
        <w:rPr>
          <w:rFonts w:ascii="GHEA Grapalat" w:hAnsi="GHEA Grapalat"/>
          <w:i/>
        </w:rPr>
        <w:lastRenderedPageBreak/>
        <w:t>противоречащие законодательству Республики Армения положения.</w:t>
      </w:r>
    </w:p>
    <w:p w14:paraId="35724D98" w14:textId="77777777" w:rsidR="00BB28C8" w:rsidRPr="009F3DC7" w:rsidRDefault="00BB28C8" w:rsidP="003C69D1">
      <w:pPr>
        <w:widowControl w:val="0"/>
        <w:ind w:firstLine="567"/>
        <w:rPr>
          <w:rFonts w:ascii="GHEA Grapalat" w:hAnsi="GHEA Grapalat"/>
          <w:i/>
        </w:rPr>
      </w:pPr>
      <w:r w:rsidRPr="009F3DC7">
        <w:rPr>
          <w:rFonts w:ascii="GHEA Grapalat" w:hAnsi="GHEA Grapalat"/>
        </w:rPr>
        <w:br w:type="page"/>
      </w:r>
    </w:p>
    <w:p w14:paraId="6AB457F8" w14:textId="77777777" w:rsidR="00DE1723" w:rsidRDefault="00DE1723" w:rsidP="003C69D1">
      <w:pPr>
        <w:widowControl w:val="0"/>
        <w:ind w:firstLine="567"/>
        <w:jc w:val="right"/>
        <w:rPr>
          <w:rFonts w:ascii="GHEA Grapalat" w:hAnsi="GHEA Grapalat"/>
          <w:i/>
        </w:rPr>
        <w:sectPr w:rsidR="00DE1723" w:rsidSect="00BC3441">
          <w:footerReference w:type="default" r:id="rId12"/>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3C69D1">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3C69D1">
      <w:pPr>
        <w:widowControl w:val="0"/>
        <w:ind w:firstLine="567"/>
        <w:jc w:val="right"/>
        <w:rPr>
          <w:rFonts w:ascii="GHEA Grapalat" w:hAnsi="GHEA Grapalat"/>
          <w:i/>
        </w:rPr>
      </w:pPr>
    </w:p>
    <w:p w14:paraId="08925D2C" w14:textId="77777777" w:rsidR="0063322F" w:rsidRDefault="0063322F" w:rsidP="003C69D1">
      <w:pPr>
        <w:widowControl w:val="0"/>
        <w:ind w:firstLine="567"/>
        <w:jc w:val="center"/>
        <w:rPr>
          <w:rFonts w:ascii="GHEA Grapalat" w:hAnsi="GHEA Grapalat"/>
          <w:b/>
          <w:sz w:val="28"/>
          <w:szCs w:val="28"/>
        </w:rPr>
      </w:pPr>
    </w:p>
    <w:tbl>
      <w:tblPr>
        <w:tblW w:w="14850" w:type="dxa"/>
        <w:tblInd w:w="108" w:type="dxa"/>
        <w:tblLook w:val="04A0" w:firstRow="1" w:lastRow="0" w:firstColumn="1" w:lastColumn="0" w:noHBand="0" w:noVBand="1"/>
      </w:tblPr>
      <w:tblGrid>
        <w:gridCol w:w="572"/>
        <w:gridCol w:w="1501"/>
        <w:gridCol w:w="2697"/>
        <w:gridCol w:w="1270"/>
        <w:gridCol w:w="1192"/>
        <w:gridCol w:w="1223"/>
        <w:gridCol w:w="1327"/>
        <w:gridCol w:w="2125"/>
        <w:gridCol w:w="2943"/>
      </w:tblGrid>
      <w:tr w:rsidR="00DE1723" w14:paraId="143FEE90" w14:textId="77777777" w:rsidTr="00DE1723">
        <w:trPr>
          <w:trHeight w:val="330"/>
        </w:trPr>
        <w:tc>
          <w:tcPr>
            <w:tcW w:w="14850" w:type="dxa"/>
            <w:gridSpan w:val="9"/>
            <w:tcBorders>
              <w:top w:val="nil"/>
              <w:left w:val="nil"/>
              <w:bottom w:val="nil"/>
              <w:right w:val="nil"/>
            </w:tcBorders>
            <w:shd w:val="clear" w:color="auto" w:fill="auto"/>
            <w:noWrap/>
            <w:vAlign w:val="center"/>
            <w:hideMark/>
          </w:tcPr>
          <w:p w14:paraId="4C37D053" w14:textId="77777777" w:rsidR="00DE1723" w:rsidRDefault="00DE1723">
            <w:pPr>
              <w:jc w:val="center"/>
              <w:rPr>
                <w:rFonts w:ascii="GHEA Grapalat" w:hAnsi="GHEA Grapalat" w:cs="Calibri"/>
                <w:b/>
                <w:bCs/>
                <w:color w:val="000000"/>
                <w:sz w:val="22"/>
                <w:szCs w:val="22"/>
              </w:rPr>
            </w:pPr>
            <w:r>
              <w:rPr>
                <w:rFonts w:ascii="GHEA Grapalat" w:hAnsi="GHEA Grapalat" w:cs="Calibri"/>
                <w:b/>
                <w:bCs/>
                <w:color w:val="000000"/>
                <w:sz w:val="22"/>
                <w:szCs w:val="22"/>
              </w:rPr>
              <w:t>ТЕХНИЧЕСКОЕ ОПИСАНИЕ - ГРАФИК ПОКУПКИ</w:t>
            </w:r>
          </w:p>
        </w:tc>
      </w:tr>
      <w:tr w:rsidR="00DE1723" w14:paraId="494084E3" w14:textId="77777777" w:rsidTr="00DE1723">
        <w:trPr>
          <w:trHeight w:val="345"/>
        </w:trPr>
        <w:tc>
          <w:tcPr>
            <w:tcW w:w="572" w:type="dxa"/>
            <w:tcBorders>
              <w:top w:val="nil"/>
              <w:left w:val="nil"/>
              <w:bottom w:val="nil"/>
              <w:right w:val="nil"/>
            </w:tcBorders>
            <w:shd w:val="clear" w:color="auto" w:fill="auto"/>
            <w:noWrap/>
            <w:vAlign w:val="bottom"/>
            <w:hideMark/>
          </w:tcPr>
          <w:p w14:paraId="73AFC368" w14:textId="77777777" w:rsidR="00DE1723" w:rsidRDefault="00DE1723">
            <w:pPr>
              <w:jc w:val="center"/>
              <w:rPr>
                <w:rFonts w:ascii="GHEA Grapalat" w:hAnsi="GHEA Grapalat" w:cs="Calibri"/>
                <w:b/>
                <w:bCs/>
                <w:color w:val="000000"/>
                <w:sz w:val="22"/>
                <w:szCs w:val="22"/>
              </w:rPr>
            </w:pPr>
          </w:p>
        </w:tc>
        <w:tc>
          <w:tcPr>
            <w:tcW w:w="1501" w:type="dxa"/>
            <w:tcBorders>
              <w:top w:val="nil"/>
              <w:left w:val="nil"/>
              <w:bottom w:val="nil"/>
              <w:right w:val="nil"/>
            </w:tcBorders>
            <w:shd w:val="clear" w:color="auto" w:fill="auto"/>
            <w:noWrap/>
            <w:vAlign w:val="bottom"/>
            <w:hideMark/>
          </w:tcPr>
          <w:p w14:paraId="38E8565B" w14:textId="77777777" w:rsidR="00DE1723" w:rsidRDefault="00DE1723">
            <w:pPr>
              <w:rPr>
                <w:sz w:val="20"/>
                <w:szCs w:val="20"/>
              </w:rPr>
            </w:pPr>
          </w:p>
        </w:tc>
        <w:tc>
          <w:tcPr>
            <w:tcW w:w="2697" w:type="dxa"/>
            <w:tcBorders>
              <w:top w:val="nil"/>
              <w:left w:val="nil"/>
              <w:bottom w:val="nil"/>
              <w:right w:val="nil"/>
            </w:tcBorders>
            <w:shd w:val="clear" w:color="auto" w:fill="auto"/>
            <w:noWrap/>
            <w:vAlign w:val="bottom"/>
            <w:hideMark/>
          </w:tcPr>
          <w:p w14:paraId="4445B85A" w14:textId="77777777" w:rsidR="00DE1723" w:rsidRDefault="00DE1723">
            <w:pPr>
              <w:rPr>
                <w:sz w:val="20"/>
                <w:szCs w:val="20"/>
              </w:rPr>
            </w:pPr>
          </w:p>
        </w:tc>
        <w:tc>
          <w:tcPr>
            <w:tcW w:w="1270" w:type="dxa"/>
            <w:tcBorders>
              <w:top w:val="nil"/>
              <w:left w:val="nil"/>
              <w:bottom w:val="nil"/>
              <w:right w:val="nil"/>
            </w:tcBorders>
            <w:shd w:val="clear" w:color="auto" w:fill="auto"/>
            <w:noWrap/>
            <w:vAlign w:val="bottom"/>
            <w:hideMark/>
          </w:tcPr>
          <w:p w14:paraId="41BE1FA0" w14:textId="77777777" w:rsidR="00DE1723" w:rsidRDefault="00DE1723">
            <w:pPr>
              <w:rPr>
                <w:sz w:val="20"/>
                <w:szCs w:val="20"/>
              </w:rPr>
            </w:pPr>
          </w:p>
        </w:tc>
        <w:tc>
          <w:tcPr>
            <w:tcW w:w="1192" w:type="dxa"/>
            <w:tcBorders>
              <w:top w:val="nil"/>
              <w:left w:val="nil"/>
              <w:bottom w:val="nil"/>
              <w:right w:val="nil"/>
            </w:tcBorders>
            <w:shd w:val="clear" w:color="auto" w:fill="auto"/>
            <w:noWrap/>
            <w:vAlign w:val="bottom"/>
            <w:hideMark/>
          </w:tcPr>
          <w:p w14:paraId="35D0092E" w14:textId="77777777" w:rsidR="00DE1723" w:rsidRDefault="00DE1723">
            <w:pPr>
              <w:rPr>
                <w:sz w:val="20"/>
                <w:szCs w:val="20"/>
              </w:rPr>
            </w:pPr>
          </w:p>
        </w:tc>
        <w:tc>
          <w:tcPr>
            <w:tcW w:w="1223" w:type="dxa"/>
            <w:tcBorders>
              <w:top w:val="nil"/>
              <w:left w:val="nil"/>
              <w:bottom w:val="nil"/>
              <w:right w:val="nil"/>
            </w:tcBorders>
            <w:shd w:val="clear" w:color="auto" w:fill="auto"/>
            <w:noWrap/>
            <w:vAlign w:val="bottom"/>
            <w:hideMark/>
          </w:tcPr>
          <w:p w14:paraId="08FCEB34" w14:textId="77777777" w:rsidR="00DE1723" w:rsidRDefault="00DE1723">
            <w:pPr>
              <w:rPr>
                <w:sz w:val="20"/>
                <w:szCs w:val="20"/>
              </w:rPr>
            </w:pPr>
          </w:p>
        </w:tc>
        <w:tc>
          <w:tcPr>
            <w:tcW w:w="1327" w:type="dxa"/>
            <w:tcBorders>
              <w:top w:val="nil"/>
              <w:left w:val="nil"/>
              <w:bottom w:val="nil"/>
              <w:right w:val="nil"/>
            </w:tcBorders>
            <w:shd w:val="clear" w:color="auto" w:fill="auto"/>
            <w:noWrap/>
            <w:vAlign w:val="bottom"/>
            <w:hideMark/>
          </w:tcPr>
          <w:p w14:paraId="69D7D3EC" w14:textId="77777777" w:rsidR="00DE1723" w:rsidRDefault="00DE1723">
            <w:pPr>
              <w:rPr>
                <w:sz w:val="20"/>
                <w:szCs w:val="20"/>
              </w:rPr>
            </w:pPr>
          </w:p>
        </w:tc>
        <w:tc>
          <w:tcPr>
            <w:tcW w:w="2125" w:type="dxa"/>
            <w:tcBorders>
              <w:top w:val="nil"/>
              <w:left w:val="nil"/>
              <w:bottom w:val="nil"/>
              <w:right w:val="nil"/>
            </w:tcBorders>
            <w:shd w:val="clear" w:color="auto" w:fill="auto"/>
            <w:noWrap/>
            <w:vAlign w:val="bottom"/>
            <w:hideMark/>
          </w:tcPr>
          <w:p w14:paraId="17EA011E" w14:textId="77777777" w:rsidR="00DE1723" w:rsidRDefault="00DE1723">
            <w:pPr>
              <w:rPr>
                <w:sz w:val="20"/>
                <w:szCs w:val="20"/>
              </w:rPr>
            </w:pPr>
          </w:p>
        </w:tc>
        <w:tc>
          <w:tcPr>
            <w:tcW w:w="2943" w:type="dxa"/>
            <w:tcBorders>
              <w:top w:val="nil"/>
              <w:left w:val="nil"/>
              <w:bottom w:val="nil"/>
              <w:right w:val="nil"/>
            </w:tcBorders>
            <w:shd w:val="clear" w:color="auto" w:fill="auto"/>
            <w:noWrap/>
            <w:vAlign w:val="center"/>
            <w:hideMark/>
          </w:tcPr>
          <w:p w14:paraId="0739A375" w14:textId="77777777" w:rsidR="00DE1723" w:rsidRDefault="00DE1723">
            <w:pPr>
              <w:jc w:val="right"/>
              <w:rPr>
                <w:rFonts w:ascii="GHEA Grapalat" w:hAnsi="GHEA Grapalat" w:cs="Calibri"/>
                <w:color w:val="000000"/>
                <w:sz w:val="22"/>
                <w:szCs w:val="22"/>
              </w:rPr>
            </w:pPr>
            <w:r>
              <w:rPr>
                <w:rFonts w:ascii="GHEA Grapalat" w:hAnsi="GHEA Grapalat" w:cs="Calibri"/>
                <w:color w:val="000000"/>
                <w:sz w:val="22"/>
                <w:szCs w:val="22"/>
              </w:rPr>
              <w:t>AMD</w:t>
            </w:r>
          </w:p>
        </w:tc>
      </w:tr>
      <w:tr w:rsidR="00DE1723" w14:paraId="32AB20F4" w14:textId="77777777" w:rsidTr="00DE1723">
        <w:trPr>
          <w:trHeight w:val="330"/>
        </w:trPr>
        <w:tc>
          <w:tcPr>
            <w:tcW w:w="57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4B36D9F2"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Н/Л</w:t>
            </w:r>
          </w:p>
        </w:tc>
        <w:tc>
          <w:tcPr>
            <w:tcW w:w="1501" w:type="dxa"/>
            <w:vMerge w:val="restart"/>
            <w:tcBorders>
              <w:top w:val="single" w:sz="8" w:space="0" w:color="auto"/>
              <w:left w:val="nil"/>
              <w:bottom w:val="single" w:sz="8" w:space="0" w:color="000000"/>
              <w:right w:val="single" w:sz="4" w:space="0" w:color="auto"/>
            </w:tcBorders>
            <w:shd w:val="clear" w:color="auto" w:fill="auto"/>
            <w:noWrap/>
            <w:vAlign w:val="center"/>
            <w:hideMark/>
          </w:tcPr>
          <w:p w14:paraId="1253FED2"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CPV код</w:t>
            </w:r>
          </w:p>
        </w:tc>
        <w:tc>
          <w:tcPr>
            <w:tcW w:w="269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B6372F7"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технические характеристики</w:t>
            </w:r>
          </w:p>
        </w:tc>
        <w:tc>
          <w:tcPr>
            <w:tcW w:w="127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3E3BCE" w14:textId="77777777" w:rsidR="00DE1723" w:rsidRDefault="00DE1723">
            <w:pPr>
              <w:rPr>
                <w:rFonts w:ascii="GHEA Grapalat" w:hAnsi="GHEA Grapalat" w:cs="Calibri"/>
                <w:color w:val="000000"/>
                <w:sz w:val="22"/>
                <w:szCs w:val="22"/>
              </w:rPr>
            </w:pPr>
            <w:r>
              <w:rPr>
                <w:rFonts w:ascii="GHEA Grapalat" w:hAnsi="GHEA Grapalat" w:cs="Calibri"/>
                <w:color w:val="000000"/>
                <w:sz w:val="22"/>
                <w:szCs w:val="22"/>
              </w:rPr>
              <w:t>единица измерения</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B893203"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 xml:space="preserve">цена за единицу </w:t>
            </w:r>
          </w:p>
        </w:tc>
        <w:tc>
          <w:tcPr>
            <w:tcW w:w="12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5097BF"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 xml:space="preserve">общая стоимость </w:t>
            </w:r>
          </w:p>
        </w:tc>
        <w:tc>
          <w:tcPr>
            <w:tcW w:w="13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3DA6191"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общее количество</w:t>
            </w:r>
          </w:p>
        </w:tc>
        <w:tc>
          <w:tcPr>
            <w:tcW w:w="5068" w:type="dxa"/>
            <w:gridSpan w:val="2"/>
            <w:tcBorders>
              <w:top w:val="single" w:sz="8" w:space="0" w:color="auto"/>
              <w:left w:val="nil"/>
              <w:bottom w:val="single" w:sz="8" w:space="0" w:color="auto"/>
              <w:right w:val="single" w:sz="8" w:space="0" w:color="000000"/>
            </w:tcBorders>
            <w:shd w:val="clear" w:color="auto" w:fill="auto"/>
            <w:vAlign w:val="center"/>
            <w:hideMark/>
          </w:tcPr>
          <w:p w14:paraId="6BDDAFB8" w14:textId="77777777" w:rsidR="00DE1723" w:rsidRDefault="00DE1723">
            <w:pPr>
              <w:jc w:val="center"/>
              <w:rPr>
                <w:rFonts w:ascii="GHEA Grapalat" w:hAnsi="GHEA Grapalat" w:cs="Calibri"/>
                <w:color w:val="000000"/>
                <w:sz w:val="22"/>
                <w:szCs w:val="22"/>
              </w:rPr>
            </w:pPr>
            <w:r>
              <w:rPr>
                <w:rFonts w:ascii="Calibri" w:hAnsi="Calibri" w:cs="Calibri"/>
                <w:color w:val="000000"/>
                <w:sz w:val="22"/>
                <w:szCs w:val="22"/>
              </w:rPr>
              <w:t> </w:t>
            </w:r>
          </w:p>
        </w:tc>
      </w:tr>
      <w:tr w:rsidR="00DE1723" w14:paraId="09255B9A" w14:textId="77777777" w:rsidTr="00DE1723">
        <w:trPr>
          <w:trHeight w:val="765"/>
        </w:trPr>
        <w:tc>
          <w:tcPr>
            <w:tcW w:w="572" w:type="dxa"/>
            <w:vMerge/>
            <w:tcBorders>
              <w:top w:val="single" w:sz="8" w:space="0" w:color="auto"/>
              <w:left w:val="single" w:sz="8" w:space="0" w:color="auto"/>
              <w:bottom w:val="single" w:sz="8" w:space="0" w:color="000000"/>
              <w:right w:val="single" w:sz="4" w:space="0" w:color="auto"/>
            </w:tcBorders>
            <w:vAlign w:val="center"/>
            <w:hideMark/>
          </w:tcPr>
          <w:p w14:paraId="6A1BF4E6" w14:textId="77777777" w:rsidR="00DE1723" w:rsidRDefault="00DE1723">
            <w:pPr>
              <w:rPr>
                <w:rFonts w:ascii="GHEA Grapalat" w:hAnsi="GHEA Grapalat" w:cs="Calibri"/>
                <w:color w:val="000000"/>
                <w:sz w:val="22"/>
                <w:szCs w:val="22"/>
              </w:rPr>
            </w:pPr>
          </w:p>
        </w:tc>
        <w:tc>
          <w:tcPr>
            <w:tcW w:w="1501" w:type="dxa"/>
            <w:vMerge/>
            <w:tcBorders>
              <w:top w:val="single" w:sz="8" w:space="0" w:color="auto"/>
              <w:left w:val="nil"/>
              <w:bottom w:val="single" w:sz="8" w:space="0" w:color="000000"/>
              <w:right w:val="single" w:sz="4" w:space="0" w:color="auto"/>
            </w:tcBorders>
            <w:vAlign w:val="center"/>
            <w:hideMark/>
          </w:tcPr>
          <w:p w14:paraId="4D8F079A" w14:textId="77777777" w:rsidR="00DE1723" w:rsidRDefault="00DE1723">
            <w:pPr>
              <w:rPr>
                <w:rFonts w:ascii="GHEA Grapalat" w:hAnsi="GHEA Grapalat" w:cs="Calibri"/>
                <w:color w:val="000000"/>
                <w:sz w:val="22"/>
                <w:szCs w:val="22"/>
              </w:rPr>
            </w:pPr>
          </w:p>
        </w:tc>
        <w:tc>
          <w:tcPr>
            <w:tcW w:w="2697" w:type="dxa"/>
            <w:vMerge/>
            <w:tcBorders>
              <w:top w:val="single" w:sz="8" w:space="0" w:color="auto"/>
              <w:left w:val="single" w:sz="4" w:space="0" w:color="auto"/>
              <w:bottom w:val="single" w:sz="8" w:space="0" w:color="000000"/>
              <w:right w:val="single" w:sz="4" w:space="0" w:color="auto"/>
            </w:tcBorders>
            <w:vAlign w:val="center"/>
            <w:hideMark/>
          </w:tcPr>
          <w:p w14:paraId="032375F1" w14:textId="77777777" w:rsidR="00DE1723" w:rsidRDefault="00DE1723">
            <w:pPr>
              <w:rPr>
                <w:rFonts w:ascii="GHEA Grapalat" w:hAnsi="GHEA Grapalat" w:cs="Calibri"/>
                <w:color w:val="000000"/>
                <w:sz w:val="22"/>
                <w:szCs w:val="22"/>
              </w:rPr>
            </w:pPr>
          </w:p>
        </w:tc>
        <w:tc>
          <w:tcPr>
            <w:tcW w:w="1270" w:type="dxa"/>
            <w:vMerge/>
            <w:tcBorders>
              <w:top w:val="single" w:sz="8" w:space="0" w:color="auto"/>
              <w:left w:val="single" w:sz="8" w:space="0" w:color="auto"/>
              <w:bottom w:val="single" w:sz="8" w:space="0" w:color="000000"/>
              <w:right w:val="single" w:sz="8" w:space="0" w:color="auto"/>
            </w:tcBorders>
            <w:vAlign w:val="center"/>
            <w:hideMark/>
          </w:tcPr>
          <w:p w14:paraId="02704D9C" w14:textId="77777777" w:rsidR="00DE1723" w:rsidRDefault="00DE1723">
            <w:pPr>
              <w:rPr>
                <w:rFonts w:ascii="GHEA Grapalat" w:hAnsi="GHEA Grapalat" w:cs="Calibri"/>
                <w:color w:val="000000"/>
                <w:sz w:val="22"/>
                <w:szCs w:val="22"/>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295E0FD9" w14:textId="77777777" w:rsidR="00DE1723" w:rsidRDefault="00DE1723">
            <w:pPr>
              <w:rPr>
                <w:rFonts w:ascii="GHEA Grapalat" w:hAnsi="GHEA Grapalat" w:cs="Calibri"/>
                <w:color w:val="000000"/>
                <w:sz w:val="22"/>
                <w:szCs w:val="22"/>
              </w:rPr>
            </w:pP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1892CED2" w14:textId="77777777" w:rsidR="00DE1723" w:rsidRDefault="00DE1723">
            <w:pPr>
              <w:rPr>
                <w:rFonts w:ascii="GHEA Grapalat" w:hAnsi="GHEA Grapalat" w:cs="Calibri"/>
                <w:color w:val="000000"/>
                <w:sz w:val="22"/>
                <w:szCs w:val="22"/>
              </w:rPr>
            </w:pPr>
          </w:p>
        </w:tc>
        <w:tc>
          <w:tcPr>
            <w:tcW w:w="1327" w:type="dxa"/>
            <w:vMerge/>
            <w:tcBorders>
              <w:top w:val="single" w:sz="8" w:space="0" w:color="auto"/>
              <w:left w:val="single" w:sz="8" w:space="0" w:color="auto"/>
              <w:bottom w:val="single" w:sz="8" w:space="0" w:color="000000"/>
              <w:right w:val="single" w:sz="8" w:space="0" w:color="auto"/>
            </w:tcBorders>
            <w:vAlign w:val="center"/>
            <w:hideMark/>
          </w:tcPr>
          <w:p w14:paraId="53151C10" w14:textId="77777777" w:rsidR="00DE1723" w:rsidRDefault="00DE1723">
            <w:pPr>
              <w:rPr>
                <w:rFonts w:ascii="GHEA Grapalat" w:hAnsi="GHEA Grapalat" w:cs="Calibri"/>
                <w:color w:val="000000"/>
                <w:sz w:val="22"/>
                <w:szCs w:val="22"/>
              </w:rPr>
            </w:pPr>
          </w:p>
        </w:tc>
        <w:tc>
          <w:tcPr>
            <w:tcW w:w="2125" w:type="dxa"/>
            <w:tcBorders>
              <w:top w:val="nil"/>
              <w:left w:val="nil"/>
              <w:bottom w:val="single" w:sz="8" w:space="0" w:color="auto"/>
              <w:right w:val="single" w:sz="8" w:space="0" w:color="auto"/>
            </w:tcBorders>
            <w:shd w:val="clear" w:color="auto" w:fill="auto"/>
            <w:vAlign w:val="center"/>
            <w:hideMark/>
          </w:tcPr>
          <w:p w14:paraId="6BE2807B"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адрес выполнения</w:t>
            </w:r>
          </w:p>
        </w:tc>
        <w:tc>
          <w:tcPr>
            <w:tcW w:w="2943" w:type="dxa"/>
            <w:tcBorders>
              <w:top w:val="nil"/>
              <w:left w:val="nil"/>
              <w:bottom w:val="single" w:sz="8" w:space="0" w:color="auto"/>
              <w:right w:val="single" w:sz="8" w:space="0" w:color="auto"/>
            </w:tcBorders>
            <w:shd w:val="clear" w:color="auto" w:fill="auto"/>
            <w:vAlign w:val="center"/>
            <w:hideMark/>
          </w:tcPr>
          <w:p w14:paraId="6B67D363"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срок исполнения</w:t>
            </w:r>
          </w:p>
        </w:tc>
      </w:tr>
      <w:tr w:rsidR="00DE1723" w14:paraId="5C8F9632" w14:textId="77777777" w:rsidTr="00DE1723">
        <w:trPr>
          <w:trHeight w:val="2178"/>
        </w:trPr>
        <w:tc>
          <w:tcPr>
            <w:tcW w:w="572" w:type="dxa"/>
            <w:tcBorders>
              <w:top w:val="nil"/>
              <w:left w:val="single" w:sz="8" w:space="0" w:color="auto"/>
              <w:bottom w:val="single" w:sz="4" w:space="0" w:color="auto"/>
              <w:right w:val="single" w:sz="4" w:space="0" w:color="auto"/>
            </w:tcBorders>
            <w:shd w:val="clear" w:color="auto" w:fill="auto"/>
            <w:noWrap/>
            <w:vAlign w:val="center"/>
            <w:hideMark/>
          </w:tcPr>
          <w:p w14:paraId="7937E64D"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501" w:type="dxa"/>
            <w:tcBorders>
              <w:top w:val="single" w:sz="4" w:space="0" w:color="auto"/>
              <w:left w:val="nil"/>
              <w:bottom w:val="single" w:sz="4" w:space="0" w:color="auto"/>
              <w:right w:val="single" w:sz="4" w:space="0" w:color="auto"/>
            </w:tcBorders>
            <w:shd w:val="clear" w:color="auto" w:fill="auto"/>
            <w:noWrap/>
            <w:vAlign w:val="center"/>
            <w:hideMark/>
          </w:tcPr>
          <w:p w14:paraId="708B237D" w14:textId="77777777" w:rsidR="00DE1723" w:rsidRDefault="00DE1723">
            <w:pPr>
              <w:rPr>
                <w:rFonts w:ascii="Arial" w:hAnsi="Arial" w:cs="Arial"/>
                <w:color w:val="2C2D2E"/>
                <w:sz w:val="22"/>
                <w:szCs w:val="22"/>
              </w:rPr>
            </w:pPr>
            <w:r>
              <w:rPr>
                <w:rFonts w:ascii="Arial" w:hAnsi="Arial" w:cs="Arial"/>
                <w:color w:val="2C2D2E"/>
                <w:sz w:val="22"/>
                <w:szCs w:val="22"/>
              </w:rPr>
              <w:t>45611300/29</w:t>
            </w:r>
          </w:p>
        </w:tc>
        <w:tc>
          <w:tcPr>
            <w:tcW w:w="2697" w:type="dxa"/>
            <w:tcBorders>
              <w:top w:val="nil"/>
              <w:left w:val="nil"/>
              <w:bottom w:val="single" w:sz="4" w:space="0" w:color="auto"/>
              <w:right w:val="single" w:sz="4" w:space="0" w:color="auto"/>
            </w:tcBorders>
            <w:shd w:val="clear" w:color="auto" w:fill="auto"/>
            <w:vAlign w:val="center"/>
            <w:hideMark/>
          </w:tcPr>
          <w:p w14:paraId="24DD54A5" w14:textId="77777777" w:rsidR="00DE1723" w:rsidRDefault="00DE1723">
            <w:pPr>
              <w:rPr>
                <w:rFonts w:ascii="GHEA Grapalat" w:hAnsi="GHEA Grapalat" w:cs="Calibri"/>
                <w:color w:val="000000"/>
                <w:sz w:val="22"/>
                <w:szCs w:val="22"/>
              </w:rPr>
            </w:pPr>
            <w:r>
              <w:rPr>
                <w:rFonts w:ascii="GHEA Grapalat" w:hAnsi="GHEA Grapalat" w:cs="Calibri"/>
                <w:color w:val="000000"/>
                <w:sz w:val="22"/>
                <w:szCs w:val="22"/>
              </w:rPr>
              <w:t>Работы по благоустройству территории, прилегающей к зданию Банаван 5, Джрвеж, административный район Нор Норк</w:t>
            </w:r>
          </w:p>
        </w:tc>
        <w:tc>
          <w:tcPr>
            <w:tcW w:w="1270" w:type="dxa"/>
            <w:tcBorders>
              <w:top w:val="nil"/>
              <w:left w:val="nil"/>
              <w:bottom w:val="single" w:sz="4" w:space="0" w:color="auto"/>
              <w:right w:val="single" w:sz="4" w:space="0" w:color="auto"/>
            </w:tcBorders>
            <w:shd w:val="clear" w:color="auto" w:fill="auto"/>
            <w:vAlign w:val="center"/>
            <w:hideMark/>
          </w:tcPr>
          <w:p w14:paraId="5A04F683"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AMD</w:t>
            </w:r>
          </w:p>
        </w:tc>
        <w:tc>
          <w:tcPr>
            <w:tcW w:w="1192" w:type="dxa"/>
            <w:tcBorders>
              <w:top w:val="single" w:sz="4" w:space="0" w:color="auto"/>
              <w:left w:val="nil"/>
              <w:bottom w:val="single" w:sz="4" w:space="0" w:color="auto"/>
              <w:right w:val="single" w:sz="4" w:space="0" w:color="auto"/>
            </w:tcBorders>
            <w:shd w:val="clear" w:color="auto" w:fill="auto"/>
            <w:vAlign w:val="center"/>
          </w:tcPr>
          <w:p w14:paraId="0B71DEC1" w14:textId="68BA21E0" w:rsidR="00DE1723" w:rsidRDefault="00DE1723">
            <w:pPr>
              <w:jc w:val="center"/>
              <w:rPr>
                <w:rFonts w:ascii="GHEA Grapalat" w:hAnsi="GHEA Grapalat" w:cs="Calibri"/>
                <w:color w:val="000000"/>
                <w:sz w:val="22"/>
                <w:szCs w:val="22"/>
              </w:rPr>
            </w:pPr>
          </w:p>
        </w:tc>
        <w:tc>
          <w:tcPr>
            <w:tcW w:w="1223" w:type="dxa"/>
            <w:tcBorders>
              <w:top w:val="single" w:sz="4" w:space="0" w:color="auto"/>
              <w:left w:val="nil"/>
              <w:bottom w:val="single" w:sz="4" w:space="0" w:color="auto"/>
              <w:right w:val="single" w:sz="4" w:space="0" w:color="auto"/>
            </w:tcBorders>
            <w:shd w:val="clear" w:color="auto" w:fill="auto"/>
            <w:vAlign w:val="center"/>
          </w:tcPr>
          <w:p w14:paraId="2A7B3974" w14:textId="52F6FFA4" w:rsidR="00DE1723" w:rsidRDefault="00DE1723">
            <w:pPr>
              <w:jc w:val="center"/>
              <w:rPr>
                <w:rFonts w:ascii="GHEA Grapalat" w:hAnsi="GHEA Grapalat" w:cs="Calibri"/>
                <w:color w:val="000000"/>
                <w:sz w:val="22"/>
                <w:szCs w:val="22"/>
              </w:rPr>
            </w:pP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14:paraId="5457D87A" w14:textId="77777777" w:rsidR="00DE1723" w:rsidRDefault="00DE1723">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2125" w:type="dxa"/>
            <w:tcBorders>
              <w:top w:val="nil"/>
              <w:left w:val="nil"/>
              <w:bottom w:val="single" w:sz="4" w:space="0" w:color="auto"/>
              <w:right w:val="single" w:sz="4" w:space="0" w:color="auto"/>
            </w:tcBorders>
            <w:shd w:val="clear" w:color="auto" w:fill="auto"/>
            <w:vAlign w:val="center"/>
            <w:hideMark/>
          </w:tcPr>
          <w:p w14:paraId="4918A925" w14:textId="77777777" w:rsidR="00DE1723" w:rsidRDefault="00DE1723">
            <w:pPr>
              <w:rPr>
                <w:rFonts w:ascii="GHEA Grapalat" w:hAnsi="GHEA Grapalat" w:cs="Calibri"/>
                <w:color w:val="000000"/>
                <w:sz w:val="22"/>
                <w:szCs w:val="22"/>
              </w:rPr>
            </w:pPr>
            <w:r>
              <w:rPr>
                <w:rFonts w:ascii="GHEA Grapalat" w:hAnsi="GHEA Grapalat" w:cs="Calibri"/>
                <w:color w:val="000000"/>
                <w:sz w:val="22"/>
                <w:szCs w:val="22"/>
              </w:rPr>
              <w:br/>
            </w:r>
            <w:r>
              <w:rPr>
                <w:rFonts w:ascii="GHEA Grapalat" w:hAnsi="GHEA Grapalat" w:cs="Calibri"/>
                <w:color w:val="000000"/>
                <w:sz w:val="22"/>
                <w:szCs w:val="22"/>
              </w:rPr>
              <w:br/>
              <w:t>Нор Норк административный округ</w:t>
            </w:r>
          </w:p>
        </w:tc>
        <w:tc>
          <w:tcPr>
            <w:tcW w:w="2943" w:type="dxa"/>
            <w:tcBorders>
              <w:top w:val="nil"/>
              <w:left w:val="nil"/>
              <w:bottom w:val="single" w:sz="4" w:space="0" w:color="auto"/>
              <w:right w:val="single" w:sz="8" w:space="0" w:color="auto"/>
            </w:tcBorders>
            <w:shd w:val="clear" w:color="auto" w:fill="auto"/>
            <w:hideMark/>
          </w:tcPr>
          <w:p w14:paraId="521DCEB3" w14:textId="77777777" w:rsidR="00DE1723" w:rsidRDefault="00DE1723">
            <w:pPr>
              <w:rPr>
                <w:rFonts w:ascii="GHEA Grapalat" w:hAnsi="GHEA Grapalat" w:cs="Calibri"/>
                <w:color w:val="000000"/>
                <w:sz w:val="22"/>
                <w:szCs w:val="22"/>
              </w:rPr>
            </w:pPr>
            <w:r>
              <w:rPr>
                <w:rFonts w:ascii="GHEA Grapalat" w:hAnsi="GHEA Grapalat" w:cs="Calibri"/>
                <w:color w:val="000000"/>
                <w:sz w:val="22"/>
                <w:szCs w:val="22"/>
              </w:rPr>
              <w:t>Планируется купить в 2024 году.с даты вступления в силу договора, договора технического контроля до 90 календарных дней со дня вступления в силу.</w:t>
            </w:r>
          </w:p>
        </w:tc>
      </w:tr>
    </w:tbl>
    <w:p w14:paraId="7C12F64F" w14:textId="77777777" w:rsidR="0063322F" w:rsidRDefault="0063322F" w:rsidP="003C69D1">
      <w:pPr>
        <w:widowControl w:val="0"/>
        <w:ind w:firstLine="567"/>
        <w:jc w:val="center"/>
        <w:rPr>
          <w:rFonts w:ascii="GHEA Grapalat" w:hAnsi="GHEA Grapalat"/>
          <w:b/>
          <w:sz w:val="28"/>
          <w:szCs w:val="28"/>
        </w:rPr>
      </w:pPr>
    </w:p>
    <w:p w14:paraId="29FCBA46" w14:textId="77777777" w:rsidR="0063322F" w:rsidRDefault="0063322F" w:rsidP="003C69D1">
      <w:pPr>
        <w:widowControl w:val="0"/>
        <w:ind w:firstLine="567"/>
        <w:jc w:val="center"/>
        <w:rPr>
          <w:rFonts w:ascii="GHEA Grapalat" w:hAnsi="GHEA Grapalat"/>
          <w:b/>
          <w:sz w:val="28"/>
          <w:szCs w:val="28"/>
        </w:rPr>
      </w:pPr>
    </w:p>
    <w:p w14:paraId="479ACCC9" w14:textId="6D8532DA" w:rsidR="00BB28C8" w:rsidRDefault="008B56A4" w:rsidP="003C69D1">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2B6806D8" w:rsidR="00BB28C8" w:rsidRDefault="00BB28C8" w:rsidP="003C69D1">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63322F" w:rsidRPr="0063322F">
        <w:rPr>
          <w:rFonts w:ascii="GHEA Grapalat" w:hAnsi="GHEA Grapalat"/>
          <w:i/>
        </w:rPr>
        <w:t xml:space="preserve"> </w:t>
      </w:r>
      <w:r w:rsidR="0063322F" w:rsidRPr="003E05E4">
        <w:rPr>
          <w:rFonts w:ascii="GHEA Grapalat" w:hAnsi="GHEA Grapalat"/>
          <w:i/>
        </w:rPr>
        <w:t>текущих ремонтных работ плоских крыш зданий административного района Нор Норк</w:t>
      </w:r>
      <w:r w:rsidR="0063322F" w:rsidRPr="009F3DC7">
        <w:rPr>
          <w:rFonts w:ascii="GHEA Grapalat" w:hAnsi="GHEA Grapalat"/>
        </w:rPr>
        <w:t xml:space="preserve"> </w:t>
      </w:r>
      <w:r w:rsidRPr="009F3DC7">
        <w:rPr>
          <w:rFonts w:ascii="GHEA Grapalat" w:hAnsi="GHEA Grapalat"/>
        </w:rPr>
        <w:t>"</w:t>
      </w:r>
    </w:p>
    <w:p w14:paraId="3E97B62D" w14:textId="157E326D" w:rsidR="0095106A" w:rsidRDefault="0095106A" w:rsidP="003C69D1">
      <w:pPr>
        <w:widowControl w:val="0"/>
        <w:ind w:firstLine="567"/>
        <w:jc w:val="center"/>
        <w:rPr>
          <w:rFonts w:ascii="GHEA Grapalat" w:hAnsi="GHEA Grapalat"/>
        </w:rPr>
      </w:pPr>
    </w:p>
    <w:p w14:paraId="25612F7B" w14:textId="77777777" w:rsidR="0095106A" w:rsidRDefault="0095106A" w:rsidP="003C69D1">
      <w:pPr>
        <w:widowControl w:val="0"/>
        <w:ind w:firstLine="567"/>
        <w:jc w:val="center"/>
        <w:rPr>
          <w:rFonts w:ascii="Sylfaen" w:hAnsi="Sylfaen"/>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C69D1">
            <w:pPr>
              <w:widowControl w:val="0"/>
              <w:ind w:firstLine="34"/>
              <w:jc w:val="center"/>
              <w:rPr>
                <w:rFonts w:ascii="GHEA Grapalat" w:hAnsi="GHEA Grapalat"/>
              </w:rPr>
            </w:pPr>
          </w:p>
        </w:tc>
        <w:tc>
          <w:tcPr>
            <w:tcW w:w="4343" w:type="dxa"/>
          </w:tcPr>
          <w:p w14:paraId="100D6BE9" w14:textId="77777777" w:rsidR="00BB28C8" w:rsidRPr="009F3DC7" w:rsidRDefault="00BB28C8" w:rsidP="003C69D1">
            <w:pPr>
              <w:widowControl w:val="0"/>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C69D1">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C69D1">
            <w:pPr>
              <w:widowControl w:val="0"/>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C69D1">
            <w:pPr>
              <w:widowControl w:val="0"/>
              <w:ind w:firstLine="34"/>
              <w:jc w:val="center"/>
              <w:rPr>
                <w:rFonts w:ascii="GHEA Grapalat" w:hAnsi="GHEA Grapalat"/>
              </w:rPr>
            </w:pPr>
            <w:r w:rsidRPr="009F3DC7">
              <w:rPr>
                <w:rFonts w:ascii="GHEA Grapalat" w:hAnsi="GHEA Grapalat"/>
              </w:rPr>
              <w:t>М. П.</w:t>
            </w:r>
          </w:p>
        </w:tc>
      </w:tr>
    </w:tbl>
    <w:p w14:paraId="239FA47B" w14:textId="77777777" w:rsidR="00DE1723" w:rsidRDefault="00DE1723" w:rsidP="003C69D1">
      <w:pPr>
        <w:widowControl w:val="0"/>
        <w:ind w:firstLine="567"/>
        <w:jc w:val="right"/>
        <w:rPr>
          <w:rFonts w:ascii="GHEA Grapalat" w:hAnsi="GHEA Grapalat"/>
          <w:i/>
        </w:rPr>
        <w:sectPr w:rsidR="00DE1723" w:rsidSect="00BC3441">
          <w:footnotePr>
            <w:pos w:val="beneathText"/>
          </w:footnotePr>
          <w:type w:val="nextColumn"/>
          <w:pgSz w:w="16840" w:h="11907" w:orient="landscape" w:code="9"/>
          <w:pgMar w:top="720" w:right="994" w:bottom="1411" w:left="1411" w:header="562" w:footer="562" w:gutter="0"/>
          <w:cols w:space="720"/>
          <w:docGrid w:linePitch="326"/>
        </w:sectPr>
      </w:pPr>
    </w:p>
    <w:p w14:paraId="10729A07" w14:textId="1B0F7BF4" w:rsidR="00BB28C8" w:rsidRPr="009F3DC7" w:rsidRDefault="00BB28C8" w:rsidP="003C69D1">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3C69D1">
      <w:pPr>
        <w:widowControl w:val="0"/>
        <w:ind w:firstLine="567"/>
        <w:jc w:val="center"/>
        <w:rPr>
          <w:rFonts w:ascii="GHEA Grapalat" w:hAnsi="GHEA Grapalat" w:cs="Sylfaen"/>
          <w:b/>
        </w:rPr>
      </w:pPr>
    </w:p>
    <w:p w14:paraId="54238E4F"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3C69D1">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C69D1">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3C69D1">
            <w:pPr>
              <w:widowControl w:val="0"/>
              <w:jc w:val="both"/>
              <w:rPr>
                <w:rFonts w:ascii="GHEA Grapalat" w:hAnsi="GHEA Grapalat"/>
                <w:sz w:val="20"/>
                <w:szCs w:val="20"/>
              </w:rPr>
            </w:pPr>
          </w:p>
        </w:tc>
        <w:tc>
          <w:tcPr>
            <w:tcW w:w="4142" w:type="dxa"/>
            <w:vMerge/>
          </w:tcPr>
          <w:p w14:paraId="45988DF6" w14:textId="77777777" w:rsidR="00BB28C8" w:rsidRPr="00517562" w:rsidRDefault="00BB28C8" w:rsidP="003C69D1">
            <w:pPr>
              <w:widowControl w:val="0"/>
              <w:rPr>
                <w:rFonts w:ascii="GHEA Grapalat" w:hAnsi="GHEA Grapalat"/>
                <w:sz w:val="20"/>
                <w:szCs w:val="20"/>
              </w:rPr>
            </w:pPr>
          </w:p>
        </w:tc>
        <w:tc>
          <w:tcPr>
            <w:tcW w:w="3060" w:type="dxa"/>
            <w:vAlign w:val="center"/>
          </w:tcPr>
          <w:p w14:paraId="088AE62B"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C69D1">
            <w:pPr>
              <w:widowControl w:val="0"/>
              <w:jc w:val="center"/>
              <w:rPr>
                <w:rFonts w:ascii="GHEA Grapalat" w:hAnsi="GHEA Grapalat"/>
                <w:sz w:val="20"/>
                <w:szCs w:val="20"/>
              </w:rPr>
            </w:pPr>
            <w:r w:rsidRPr="00517562">
              <w:rPr>
                <w:rFonts w:ascii="GHEA Grapalat" w:hAnsi="GHEA Grapalat"/>
                <w:sz w:val="20"/>
                <w:szCs w:val="20"/>
              </w:rPr>
              <w:t>Конец</w:t>
            </w:r>
          </w:p>
        </w:tc>
      </w:tr>
      <w:tr w:rsidR="00DE1723" w:rsidRPr="009F3DC7" w14:paraId="7DFF6DC1" w14:textId="77777777" w:rsidTr="00BD5031">
        <w:trPr>
          <w:trHeight w:val="586"/>
          <w:jc w:val="center"/>
        </w:trPr>
        <w:tc>
          <w:tcPr>
            <w:tcW w:w="816" w:type="dxa"/>
            <w:vAlign w:val="center"/>
          </w:tcPr>
          <w:p w14:paraId="0B08565D" w14:textId="2030A33F" w:rsidR="00DE1723" w:rsidRPr="00521B73" w:rsidRDefault="00DE1723" w:rsidP="00DE1723">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761F3971" w:rsidR="00DE1723" w:rsidRPr="005B3335" w:rsidRDefault="00DE1723" w:rsidP="00DE1723">
            <w:pPr>
              <w:widowControl w:val="0"/>
              <w:rPr>
                <w:rFonts w:ascii="GHEA Grapalat" w:hAnsi="GHEA Grapalat" w:cs="Sylfaen"/>
                <w:bCs/>
                <w:sz w:val="20"/>
                <w:szCs w:val="22"/>
                <w:lang w:val="hy-AM"/>
              </w:rPr>
            </w:pPr>
            <w:r>
              <w:rPr>
                <w:rFonts w:ascii="GHEA Grapalat" w:hAnsi="GHEA Grapalat" w:cs="Calibri"/>
                <w:color w:val="000000"/>
                <w:sz w:val="22"/>
                <w:szCs w:val="22"/>
              </w:rPr>
              <w:t>Работы по благоустройству территории, прилегающей к зданию Банаван 5, Джрвеж, административный район Нор Норк</w:t>
            </w:r>
          </w:p>
        </w:tc>
        <w:tc>
          <w:tcPr>
            <w:tcW w:w="3060" w:type="dxa"/>
          </w:tcPr>
          <w:p w14:paraId="643336AC" w14:textId="20E9E6C2" w:rsidR="00DE1723" w:rsidRPr="00BD5031" w:rsidRDefault="00DE1723" w:rsidP="00DE1723">
            <w:pPr>
              <w:widowControl w:val="0"/>
              <w:rPr>
                <w:rFonts w:ascii="GHEA Grapalat" w:hAnsi="GHEA Grapalat" w:cs="Sylfaen"/>
                <w:bCs/>
                <w:sz w:val="20"/>
                <w:szCs w:val="22"/>
                <w:lang w:val="hy-AM"/>
              </w:rPr>
            </w:pPr>
            <w:r w:rsidRPr="005B3335">
              <w:rPr>
                <w:rFonts w:ascii="GHEA Grapalat" w:hAnsi="GHEA Grapalat" w:cs="Sylfaen"/>
                <w:bCs/>
                <w:sz w:val="20"/>
                <w:szCs w:val="22"/>
                <w:lang w:val="hy-AM"/>
              </w:rPr>
              <w:t xml:space="preserve">Контракт вступает в силу с даты вступления в силу контракта на оказание услуг по техническому надзору за строительными работами </w:t>
            </w:r>
          </w:p>
        </w:tc>
        <w:tc>
          <w:tcPr>
            <w:tcW w:w="1980" w:type="dxa"/>
            <w:vAlign w:val="center"/>
          </w:tcPr>
          <w:p w14:paraId="1BC55FF8" w14:textId="5AA033C0" w:rsidR="00DE1723" w:rsidRPr="00BD5031" w:rsidRDefault="00DE1723" w:rsidP="00DE1723">
            <w:pPr>
              <w:widowControl w:val="0"/>
              <w:jc w:val="center"/>
              <w:rPr>
                <w:rFonts w:ascii="GHEA Grapalat" w:hAnsi="GHEA Grapalat" w:cs="Sylfaen"/>
                <w:bCs/>
                <w:sz w:val="20"/>
                <w:szCs w:val="22"/>
                <w:lang w:val="hy-AM"/>
              </w:rPr>
            </w:pPr>
            <w:r>
              <w:rPr>
                <w:rFonts w:ascii="GHEA Grapalat" w:hAnsi="GHEA Grapalat" w:cs="Sylfaen"/>
                <w:bCs/>
                <w:sz w:val="20"/>
                <w:szCs w:val="22"/>
                <w:lang w:val="hy-AM"/>
              </w:rPr>
              <w:t>9</w:t>
            </w:r>
            <w:r w:rsidRPr="00064120">
              <w:rPr>
                <w:rFonts w:ascii="GHEA Grapalat" w:hAnsi="GHEA Grapalat" w:cs="Sylfaen"/>
                <w:bCs/>
                <w:sz w:val="20"/>
                <w:szCs w:val="22"/>
                <w:lang w:val="hy-AM"/>
              </w:rPr>
              <w:t xml:space="preserve">0 календарных дней </w:t>
            </w:r>
          </w:p>
        </w:tc>
      </w:tr>
      <w:tr w:rsidR="00DE1723" w:rsidRPr="009F3DC7" w14:paraId="66490128" w14:textId="77777777" w:rsidTr="00C715FB">
        <w:trPr>
          <w:cantSplit/>
          <w:trHeight w:val="586"/>
          <w:jc w:val="center"/>
        </w:trPr>
        <w:tc>
          <w:tcPr>
            <w:tcW w:w="4958" w:type="dxa"/>
            <w:gridSpan w:val="2"/>
            <w:vAlign w:val="center"/>
          </w:tcPr>
          <w:p w14:paraId="5585B913" w14:textId="77777777" w:rsidR="00DE1723" w:rsidRPr="00517562" w:rsidRDefault="00DE1723" w:rsidP="00DE1723">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DE1723" w:rsidRPr="00517562" w:rsidRDefault="00DE1723" w:rsidP="00DE1723">
            <w:pPr>
              <w:widowControl w:val="0"/>
              <w:jc w:val="center"/>
              <w:rPr>
                <w:rFonts w:ascii="GHEA Grapalat" w:hAnsi="GHEA Grapalat"/>
                <w:b/>
                <w:sz w:val="20"/>
                <w:szCs w:val="20"/>
              </w:rPr>
            </w:pPr>
          </w:p>
        </w:tc>
        <w:tc>
          <w:tcPr>
            <w:tcW w:w="1980" w:type="dxa"/>
            <w:vAlign w:val="center"/>
          </w:tcPr>
          <w:p w14:paraId="2E574D9B" w14:textId="77777777" w:rsidR="00DE1723" w:rsidRPr="00517562" w:rsidRDefault="00DE1723" w:rsidP="00DE1723">
            <w:pPr>
              <w:widowControl w:val="0"/>
              <w:jc w:val="center"/>
              <w:rPr>
                <w:rFonts w:ascii="GHEA Grapalat" w:hAnsi="GHEA Grapalat"/>
                <w:b/>
                <w:sz w:val="20"/>
                <w:szCs w:val="20"/>
              </w:rPr>
            </w:pPr>
          </w:p>
        </w:tc>
      </w:tr>
    </w:tbl>
    <w:p w14:paraId="19BE512C" w14:textId="77777777" w:rsidR="00BB28C8" w:rsidRPr="009F3DC7" w:rsidRDefault="00BB28C8" w:rsidP="003C69D1">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C69D1">
            <w:pPr>
              <w:widowControl w:val="0"/>
              <w:jc w:val="center"/>
              <w:rPr>
                <w:rFonts w:ascii="GHEA Grapalat" w:hAnsi="GHEA Grapalat"/>
              </w:rPr>
            </w:pPr>
          </w:p>
        </w:tc>
        <w:tc>
          <w:tcPr>
            <w:tcW w:w="4343" w:type="dxa"/>
          </w:tcPr>
          <w:p w14:paraId="767751B7"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C69D1">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C69D1">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3C69D1">
      <w:pPr>
        <w:widowControl w:val="0"/>
        <w:ind w:firstLine="567"/>
        <w:jc w:val="right"/>
        <w:rPr>
          <w:rFonts w:ascii="GHEA Grapalat" w:hAnsi="GHEA Grapalat"/>
          <w:i/>
        </w:rPr>
      </w:pPr>
    </w:p>
    <w:p w14:paraId="0C1287EB" w14:textId="77777777" w:rsidR="00676238" w:rsidRDefault="00676238" w:rsidP="003C69D1">
      <w:pPr>
        <w:widowControl w:val="0"/>
        <w:ind w:firstLine="567"/>
        <w:jc w:val="right"/>
        <w:rPr>
          <w:rFonts w:ascii="GHEA Grapalat" w:hAnsi="GHEA Grapalat"/>
          <w:i/>
        </w:rPr>
      </w:pPr>
    </w:p>
    <w:p w14:paraId="7C7C557D" w14:textId="77777777" w:rsidR="00676238" w:rsidRDefault="00676238" w:rsidP="003C69D1">
      <w:pPr>
        <w:widowControl w:val="0"/>
        <w:ind w:firstLine="567"/>
        <w:jc w:val="right"/>
        <w:rPr>
          <w:rFonts w:ascii="GHEA Grapalat" w:hAnsi="GHEA Grapalat"/>
          <w:i/>
        </w:rPr>
      </w:pPr>
    </w:p>
    <w:p w14:paraId="1D48F62B" w14:textId="77777777" w:rsidR="00676238" w:rsidRDefault="00676238" w:rsidP="003C69D1">
      <w:pPr>
        <w:widowControl w:val="0"/>
        <w:ind w:firstLine="567"/>
        <w:jc w:val="right"/>
        <w:rPr>
          <w:rFonts w:ascii="GHEA Grapalat" w:hAnsi="GHEA Grapalat"/>
          <w:i/>
        </w:rPr>
      </w:pPr>
    </w:p>
    <w:p w14:paraId="313BA74B" w14:textId="77777777" w:rsidR="00676238" w:rsidRDefault="00676238" w:rsidP="003C69D1">
      <w:pPr>
        <w:widowControl w:val="0"/>
        <w:ind w:firstLine="567"/>
        <w:jc w:val="right"/>
        <w:rPr>
          <w:rFonts w:ascii="GHEA Grapalat" w:hAnsi="GHEA Grapalat"/>
          <w:i/>
        </w:rPr>
      </w:pPr>
    </w:p>
    <w:p w14:paraId="1C243D9C" w14:textId="77777777" w:rsidR="000315AA" w:rsidRDefault="000315AA" w:rsidP="003C69D1">
      <w:pPr>
        <w:widowControl w:val="0"/>
        <w:ind w:firstLine="567"/>
        <w:jc w:val="right"/>
        <w:rPr>
          <w:rFonts w:ascii="GHEA Grapalat" w:hAnsi="GHEA Grapalat"/>
          <w:i/>
        </w:rPr>
      </w:pPr>
    </w:p>
    <w:p w14:paraId="5058D2C4" w14:textId="77777777" w:rsidR="005F4F37" w:rsidRDefault="005F4F37" w:rsidP="003C69D1">
      <w:pPr>
        <w:widowControl w:val="0"/>
        <w:ind w:firstLine="567"/>
        <w:jc w:val="right"/>
        <w:rPr>
          <w:rFonts w:ascii="GHEA Grapalat" w:hAnsi="GHEA Grapalat"/>
          <w:i/>
        </w:rPr>
      </w:pPr>
    </w:p>
    <w:p w14:paraId="1365DCE6" w14:textId="77777777" w:rsidR="005F4F37" w:rsidRDefault="005F4F37" w:rsidP="003C69D1">
      <w:pPr>
        <w:widowControl w:val="0"/>
        <w:ind w:firstLine="567"/>
        <w:jc w:val="right"/>
        <w:rPr>
          <w:rFonts w:ascii="GHEA Grapalat" w:hAnsi="GHEA Grapalat"/>
          <w:i/>
        </w:rPr>
      </w:pPr>
    </w:p>
    <w:p w14:paraId="0CD8EC84" w14:textId="77777777" w:rsidR="005F4F37" w:rsidRDefault="005F4F37" w:rsidP="003C69D1">
      <w:pPr>
        <w:widowControl w:val="0"/>
        <w:ind w:firstLine="567"/>
        <w:jc w:val="right"/>
        <w:rPr>
          <w:rFonts w:ascii="GHEA Grapalat" w:hAnsi="GHEA Grapalat"/>
          <w:i/>
        </w:rPr>
      </w:pPr>
    </w:p>
    <w:p w14:paraId="172C9A7C" w14:textId="77777777" w:rsidR="005F4F37" w:rsidRDefault="005F4F37" w:rsidP="003C69D1">
      <w:pPr>
        <w:widowControl w:val="0"/>
        <w:ind w:firstLine="567"/>
        <w:jc w:val="right"/>
        <w:rPr>
          <w:rFonts w:ascii="GHEA Grapalat" w:hAnsi="GHEA Grapalat"/>
          <w:i/>
        </w:rPr>
      </w:pPr>
    </w:p>
    <w:p w14:paraId="1ED104C5" w14:textId="77777777" w:rsidR="005F4F37" w:rsidRDefault="005F4F37" w:rsidP="003C69D1">
      <w:pPr>
        <w:widowControl w:val="0"/>
        <w:ind w:firstLine="567"/>
        <w:jc w:val="right"/>
        <w:rPr>
          <w:rFonts w:ascii="GHEA Grapalat" w:hAnsi="GHEA Grapalat"/>
          <w:i/>
        </w:rPr>
      </w:pPr>
    </w:p>
    <w:p w14:paraId="3DA5FCC1" w14:textId="77777777" w:rsidR="005F4F37" w:rsidRDefault="005F4F37" w:rsidP="003C69D1">
      <w:pPr>
        <w:widowControl w:val="0"/>
        <w:ind w:firstLine="567"/>
        <w:jc w:val="right"/>
        <w:rPr>
          <w:rFonts w:ascii="GHEA Grapalat" w:hAnsi="GHEA Grapalat"/>
          <w:i/>
        </w:rPr>
      </w:pPr>
    </w:p>
    <w:p w14:paraId="1FCA740B" w14:textId="77777777" w:rsidR="005F4F37" w:rsidRDefault="005F4F37" w:rsidP="003C69D1">
      <w:pPr>
        <w:widowControl w:val="0"/>
        <w:ind w:firstLine="567"/>
        <w:jc w:val="right"/>
        <w:rPr>
          <w:rFonts w:ascii="GHEA Grapalat" w:hAnsi="GHEA Grapalat"/>
          <w:i/>
        </w:rPr>
      </w:pPr>
    </w:p>
    <w:p w14:paraId="0CFE7BC9" w14:textId="77777777" w:rsidR="005F4F37" w:rsidRDefault="005F4F37" w:rsidP="003C69D1">
      <w:pPr>
        <w:widowControl w:val="0"/>
        <w:ind w:firstLine="567"/>
        <w:jc w:val="right"/>
        <w:rPr>
          <w:rFonts w:ascii="GHEA Grapalat" w:hAnsi="GHEA Grapalat"/>
          <w:i/>
        </w:rPr>
      </w:pPr>
    </w:p>
    <w:p w14:paraId="2CC2CA78" w14:textId="77777777" w:rsidR="005F4F37" w:rsidRDefault="005F4F37" w:rsidP="003C69D1">
      <w:pPr>
        <w:widowControl w:val="0"/>
        <w:ind w:firstLine="567"/>
        <w:jc w:val="right"/>
        <w:rPr>
          <w:rFonts w:ascii="GHEA Grapalat" w:hAnsi="GHEA Grapalat"/>
          <w:i/>
        </w:rPr>
      </w:pPr>
    </w:p>
    <w:p w14:paraId="2F135C43" w14:textId="77777777" w:rsidR="005F4F37" w:rsidRDefault="005F4F37" w:rsidP="003C69D1">
      <w:pPr>
        <w:widowControl w:val="0"/>
        <w:ind w:firstLine="567"/>
        <w:jc w:val="right"/>
        <w:rPr>
          <w:rFonts w:ascii="GHEA Grapalat" w:hAnsi="GHEA Grapalat"/>
          <w:i/>
        </w:rPr>
      </w:pPr>
    </w:p>
    <w:p w14:paraId="3AFA61CD" w14:textId="77777777" w:rsidR="005F4F37" w:rsidRDefault="005F4F37" w:rsidP="003C69D1">
      <w:pPr>
        <w:widowControl w:val="0"/>
        <w:ind w:firstLine="567"/>
        <w:jc w:val="right"/>
        <w:rPr>
          <w:rFonts w:ascii="GHEA Grapalat" w:hAnsi="GHEA Grapalat"/>
          <w:i/>
        </w:rPr>
      </w:pPr>
    </w:p>
    <w:p w14:paraId="776D5182" w14:textId="77777777" w:rsidR="005F4F37" w:rsidRDefault="005F4F37" w:rsidP="003C69D1">
      <w:pPr>
        <w:widowControl w:val="0"/>
        <w:ind w:firstLine="567"/>
        <w:jc w:val="right"/>
        <w:rPr>
          <w:rFonts w:ascii="GHEA Grapalat" w:hAnsi="GHEA Grapalat"/>
          <w:i/>
        </w:rPr>
      </w:pPr>
    </w:p>
    <w:p w14:paraId="31578F80" w14:textId="77777777" w:rsidR="005F4F37" w:rsidRDefault="005F4F37" w:rsidP="003C69D1">
      <w:pPr>
        <w:widowControl w:val="0"/>
        <w:ind w:firstLine="567"/>
        <w:jc w:val="right"/>
        <w:rPr>
          <w:rFonts w:ascii="GHEA Grapalat" w:hAnsi="GHEA Grapalat"/>
          <w:i/>
        </w:rPr>
      </w:pPr>
    </w:p>
    <w:p w14:paraId="4A53295F" w14:textId="77777777" w:rsidR="005F4F37" w:rsidRDefault="005F4F37" w:rsidP="003C69D1">
      <w:pPr>
        <w:widowControl w:val="0"/>
        <w:ind w:firstLine="567"/>
        <w:jc w:val="right"/>
        <w:rPr>
          <w:rFonts w:ascii="GHEA Grapalat" w:hAnsi="GHEA Grapalat"/>
          <w:i/>
        </w:rPr>
      </w:pPr>
    </w:p>
    <w:p w14:paraId="52214DB8" w14:textId="77777777" w:rsidR="005F4F37" w:rsidRDefault="005F4F37" w:rsidP="003C69D1">
      <w:pPr>
        <w:widowControl w:val="0"/>
        <w:ind w:firstLine="567"/>
        <w:jc w:val="right"/>
        <w:rPr>
          <w:rFonts w:ascii="GHEA Grapalat" w:hAnsi="GHEA Grapalat"/>
          <w:i/>
        </w:rPr>
      </w:pPr>
    </w:p>
    <w:p w14:paraId="3445BA27" w14:textId="7367046A"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3C69D1">
      <w:pPr>
        <w:widowControl w:val="0"/>
        <w:tabs>
          <w:tab w:val="left" w:pos="9540"/>
        </w:tabs>
        <w:ind w:firstLine="567"/>
        <w:jc w:val="center"/>
        <w:rPr>
          <w:rFonts w:ascii="GHEA Grapalat" w:hAnsi="GHEA Grapalat"/>
        </w:rPr>
      </w:pPr>
    </w:p>
    <w:p w14:paraId="6FFB7F45" w14:textId="77777777" w:rsidR="00BB28C8" w:rsidRPr="00685FDC" w:rsidRDefault="00BB28C8" w:rsidP="003C69D1">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E4E6DFC" w14:textId="77777777" w:rsidR="00BB28C8" w:rsidRPr="009F3DC7" w:rsidRDefault="00BB28C8" w:rsidP="003C69D1">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3C69D1">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3C69D1">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3C69D1">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3C69D1">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24187993" w:rsidR="00EF3E3E" w:rsidRPr="0084361A" w:rsidRDefault="00EF3E3E" w:rsidP="003C69D1">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1A32A1">
              <w:rPr>
                <w:rFonts w:ascii="GHEA Grapalat" w:eastAsia="Calibri" w:hAnsi="GHEA Grapalat" w:cs="Calibri"/>
                <w:sz w:val="16"/>
                <w:szCs w:val="16"/>
                <w:lang w:val="hy-AM"/>
              </w:rPr>
              <w:t>4</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1"/>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3C69D1">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3C69D1">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3C69D1">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3C69D1">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B54D2B" w:rsidRPr="0084361A" w14:paraId="2532CE43" w14:textId="77777777" w:rsidTr="00064120">
        <w:trPr>
          <w:cantSplit/>
          <w:trHeight w:val="1367"/>
        </w:trPr>
        <w:tc>
          <w:tcPr>
            <w:tcW w:w="708" w:type="dxa"/>
            <w:vAlign w:val="center"/>
          </w:tcPr>
          <w:p w14:paraId="795342E8" w14:textId="77777777" w:rsidR="00B54D2B" w:rsidRPr="0084361A" w:rsidRDefault="00B54D2B" w:rsidP="003C69D1">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shd w:val="clear" w:color="auto" w:fill="auto"/>
            <w:vAlign w:val="center"/>
          </w:tcPr>
          <w:p w14:paraId="0A3AAF80" w14:textId="2A806EBA" w:rsidR="00B54D2B" w:rsidRPr="003D7FDF" w:rsidRDefault="008D2924" w:rsidP="003C69D1">
            <w:pPr>
              <w:suppressAutoHyphens/>
              <w:ind w:left="-158" w:right="-108"/>
              <w:jc w:val="center"/>
              <w:rPr>
                <w:rFonts w:ascii="Calibri" w:eastAsia="Calibri" w:hAnsi="Calibri" w:cs="Calibri"/>
                <w:lang w:val="hy-AM"/>
              </w:rPr>
            </w:pPr>
            <w:r>
              <w:rPr>
                <w:rFonts w:ascii="Arial" w:hAnsi="Arial" w:cs="Arial"/>
                <w:color w:val="2C2D2E"/>
                <w:sz w:val="22"/>
                <w:szCs w:val="22"/>
              </w:rPr>
              <w:t>45611300/29</w:t>
            </w:r>
          </w:p>
        </w:tc>
        <w:tc>
          <w:tcPr>
            <w:tcW w:w="1276" w:type="dxa"/>
            <w:vAlign w:val="center"/>
          </w:tcPr>
          <w:p w14:paraId="086B86AA" w14:textId="37F3D413" w:rsidR="00B54D2B" w:rsidRPr="008D2924" w:rsidRDefault="008D2924" w:rsidP="003C69D1">
            <w:pPr>
              <w:suppressAutoHyphens/>
              <w:jc w:val="center"/>
              <w:rPr>
                <w:rFonts w:ascii="Calibri" w:eastAsia="Calibri" w:hAnsi="Calibri" w:cs="Calibri"/>
                <w:sz w:val="16"/>
                <w:szCs w:val="16"/>
              </w:rPr>
            </w:pPr>
            <w:r w:rsidRPr="008D2924">
              <w:rPr>
                <w:rFonts w:ascii="GHEA Grapalat" w:hAnsi="GHEA Grapalat" w:cs="Calibri"/>
                <w:color w:val="000000"/>
                <w:sz w:val="16"/>
                <w:szCs w:val="16"/>
              </w:rPr>
              <w:t>Работы по благоустройству территории, прилегающей к зданию Банаван 5, Джрвеж, административный район Нор Норк</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tcPr>
          <w:p w14:paraId="2019CDF9" w14:textId="7C285EFE" w:rsidR="00B54D2B" w:rsidRPr="008B30E0" w:rsidRDefault="00B54D2B" w:rsidP="003C69D1">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04" w:type="dxa"/>
            <w:tcBorders>
              <w:top w:val="single" w:sz="4" w:space="0" w:color="auto"/>
              <w:left w:val="nil"/>
              <w:bottom w:val="single" w:sz="4" w:space="0" w:color="auto"/>
              <w:right w:val="single" w:sz="4" w:space="0" w:color="auto"/>
            </w:tcBorders>
            <w:shd w:val="clear" w:color="auto" w:fill="auto"/>
            <w:textDirection w:val="btLr"/>
            <w:vAlign w:val="center"/>
          </w:tcPr>
          <w:p w14:paraId="18FF955D" w14:textId="7A382E1B" w:rsidR="00B54D2B" w:rsidRPr="008B30E0" w:rsidRDefault="00B54D2B" w:rsidP="003C69D1">
            <w:pPr>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488" w:type="dxa"/>
            <w:tcBorders>
              <w:top w:val="single" w:sz="4" w:space="0" w:color="auto"/>
              <w:left w:val="nil"/>
              <w:bottom w:val="single" w:sz="4" w:space="0" w:color="auto"/>
              <w:right w:val="single" w:sz="4" w:space="0" w:color="auto"/>
            </w:tcBorders>
            <w:shd w:val="clear" w:color="auto" w:fill="auto"/>
            <w:textDirection w:val="btLr"/>
            <w:vAlign w:val="center"/>
          </w:tcPr>
          <w:p w14:paraId="2011C457" w14:textId="2BE6119B" w:rsidR="00B54D2B" w:rsidRPr="00B47695" w:rsidRDefault="00B54D2B" w:rsidP="003C69D1">
            <w:pPr>
              <w:ind w:left="113" w:right="113"/>
              <w:jc w:val="center"/>
              <w:rPr>
                <w:rFonts w:ascii="GHEA Grapalat" w:hAnsi="GHEA Grapalat" w:cs="Calibri"/>
                <w:color w:val="000000"/>
                <w:sz w:val="20"/>
                <w:szCs w:val="20"/>
              </w:rPr>
            </w:pPr>
            <w:r w:rsidRPr="00B41252">
              <w:rPr>
                <w:rFonts w:ascii="GHEA Grapalat" w:hAnsi="GHEA Grapalat" w:cs="Sylfaen"/>
                <w:sz w:val="20"/>
                <w:szCs w:val="20"/>
                <w:lang w:val="pt-BR"/>
              </w:rPr>
              <w:t>.....</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1E4F3DF7" w:rsidR="00B54D2B" w:rsidRPr="006F5DE0" w:rsidRDefault="005F4F37" w:rsidP="003C69D1">
            <w:pPr>
              <w:ind w:left="113" w:right="113"/>
              <w:jc w:val="center"/>
              <w:rPr>
                <w:rFonts w:ascii="GHEA Grapalat" w:hAnsi="GHEA Grapalat" w:cs="Calibri"/>
                <w:color w:val="000000"/>
                <w:sz w:val="20"/>
                <w:szCs w:val="20"/>
                <w:lang w:val="hy-AM"/>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307675EC" w:rsidR="00B54D2B" w:rsidRPr="00A14496" w:rsidRDefault="005F4F37" w:rsidP="003C69D1">
            <w:pPr>
              <w:ind w:left="113" w:right="113"/>
              <w:jc w:val="center"/>
              <w:rPr>
                <w:rFonts w:ascii="GHEA Grapalat" w:hAnsi="GHEA Grapalat" w:cs="Calibri"/>
                <w:color w:val="000000"/>
                <w:sz w:val="20"/>
                <w:szCs w:val="20"/>
                <w:lang w:val="hy-AM"/>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6DEF0B32" w:rsidR="00B54D2B" w:rsidRPr="00B47695" w:rsidRDefault="005F4F37"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4</w:t>
            </w:r>
            <w:r w:rsidR="00B54D2B" w:rsidRPr="00B77B7A">
              <w:rPr>
                <w:rFonts w:ascii="GHEA Grapalat" w:hAnsi="GHEA Grapalat" w:cs="Arial"/>
                <w:sz w:val="36"/>
                <w:szCs w:val="36"/>
                <w:vertAlign w:val="superscript"/>
                <w:lang w:val="pt-BR"/>
              </w:rPr>
              <w:t>0 %</w:t>
            </w:r>
          </w:p>
        </w:tc>
        <w:tc>
          <w:tcPr>
            <w:tcW w:w="551" w:type="dxa"/>
            <w:tcBorders>
              <w:top w:val="single" w:sz="4" w:space="0" w:color="auto"/>
              <w:left w:val="nil"/>
              <w:bottom w:val="single" w:sz="4" w:space="0" w:color="auto"/>
              <w:right w:val="single" w:sz="4" w:space="0" w:color="auto"/>
            </w:tcBorders>
            <w:shd w:val="clear" w:color="auto" w:fill="auto"/>
            <w:textDirection w:val="btLr"/>
            <w:vAlign w:val="center"/>
          </w:tcPr>
          <w:p w14:paraId="6D4D55C3" w14:textId="67B6C764" w:rsidR="00B54D2B" w:rsidRPr="00B47695" w:rsidRDefault="008D2924"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80</w:t>
            </w:r>
            <w:r w:rsidR="00B54D2B" w:rsidRPr="00B77B7A">
              <w:rPr>
                <w:rFonts w:ascii="GHEA Grapalat" w:hAnsi="GHEA Grapalat" w:cs="Arial"/>
                <w:sz w:val="36"/>
                <w:szCs w:val="36"/>
                <w:vertAlign w:val="superscript"/>
                <w:lang w:val="pt-BR"/>
              </w:rPr>
              <w:t xml:space="preserve"> %</w:t>
            </w:r>
          </w:p>
        </w:tc>
        <w:tc>
          <w:tcPr>
            <w:tcW w:w="583" w:type="dxa"/>
            <w:tcBorders>
              <w:top w:val="single" w:sz="4" w:space="0" w:color="auto"/>
              <w:left w:val="nil"/>
              <w:bottom w:val="single" w:sz="4" w:space="0" w:color="auto"/>
              <w:right w:val="single" w:sz="4" w:space="0" w:color="auto"/>
            </w:tcBorders>
            <w:shd w:val="clear" w:color="auto" w:fill="auto"/>
            <w:textDirection w:val="btLr"/>
            <w:vAlign w:val="center"/>
          </w:tcPr>
          <w:p w14:paraId="4AE01DF0" w14:textId="37411043" w:rsidR="00B54D2B" w:rsidRPr="00B47695" w:rsidRDefault="008D2924"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80</w:t>
            </w:r>
            <w:r w:rsidR="005F4F37">
              <w:rPr>
                <w:rFonts w:ascii="GHEA Grapalat" w:hAnsi="GHEA Grapalat" w:cs="Arial"/>
                <w:sz w:val="36"/>
                <w:szCs w:val="36"/>
                <w:vertAlign w:val="superscript"/>
                <w:lang w:val="pt-BR"/>
              </w:rPr>
              <w:t xml:space="preserve"> </w:t>
            </w:r>
            <w:r w:rsidR="00B54D2B" w:rsidRPr="00B77B7A">
              <w:rPr>
                <w:rFonts w:ascii="GHEA Grapalat" w:hAnsi="GHEA Grapalat" w:cs="Arial"/>
                <w:sz w:val="36"/>
                <w:szCs w:val="36"/>
                <w:vertAlign w:val="superscript"/>
                <w:lang w:val="pt-BR"/>
              </w:rPr>
              <w:t>%</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2E96305" w14:textId="22C1993E" w:rsidR="00B54D2B" w:rsidRPr="00B47695" w:rsidRDefault="008D2924" w:rsidP="003C69D1">
            <w:pPr>
              <w:ind w:left="113" w:right="113"/>
              <w:jc w:val="center"/>
              <w:rPr>
                <w:rFonts w:ascii="GHEA Grapalat" w:hAnsi="GHEA Grapalat" w:cs="Calibri"/>
                <w:color w:val="000000"/>
                <w:sz w:val="20"/>
                <w:szCs w:val="20"/>
              </w:rPr>
            </w:pPr>
            <w:r>
              <w:rPr>
                <w:rFonts w:ascii="GHEA Grapalat" w:hAnsi="GHEA Grapalat" w:cs="Arial"/>
                <w:sz w:val="36"/>
                <w:szCs w:val="36"/>
                <w:vertAlign w:val="superscript"/>
                <w:lang w:val="pt-BR"/>
              </w:rPr>
              <w:t>8</w:t>
            </w:r>
            <w:r w:rsidR="00B54D2B" w:rsidRPr="00B77B7A">
              <w:rPr>
                <w:rFonts w:ascii="GHEA Grapalat" w:hAnsi="GHEA Grapalat" w:cs="Arial"/>
                <w:sz w:val="36"/>
                <w:szCs w:val="36"/>
                <w:vertAlign w:val="superscript"/>
                <w:lang w:val="pt-BR"/>
              </w:rPr>
              <w:t>0 %</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E8880B3" w14:textId="355E7592" w:rsidR="00B54D2B" w:rsidRPr="00E71B18"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tcPr>
          <w:p w14:paraId="75BE0A3F" w14:textId="0A0A79E9"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tcPr>
          <w:p w14:paraId="169C0E12" w14:textId="70490A7A"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2281EF8A" w:rsidR="00B54D2B" w:rsidRPr="00B47695" w:rsidRDefault="00B54D2B" w:rsidP="003C69D1">
            <w:pPr>
              <w:ind w:left="113" w:right="113"/>
              <w:jc w:val="center"/>
              <w:rPr>
                <w:rFonts w:ascii="GHEA Grapalat" w:hAnsi="GHEA Grapalat" w:cs="Calibri"/>
                <w:color w:val="000000"/>
                <w:sz w:val="20"/>
                <w:szCs w:val="20"/>
              </w:rPr>
            </w:pPr>
            <w:r w:rsidRPr="00B77B7A">
              <w:rPr>
                <w:rFonts w:ascii="GHEA Grapalat" w:hAnsi="GHEA Grapalat" w:cs="Arial"/>
                <w:sz w:val="36"/>
                <w:szCs w:val="36"/>
                <w:vertAlign w:val="superscript"/>
                <w:lang w:val="pt-BR"/>
              </w:rPr>
              <w:t>100 %</w:t>
            </w:r>
          </w:p>
        </w:tc>
      </w:tr>
    </w:tbl>
    <w:p w14:paraId="52DD6A5D" w14:textId="77777777" w:rsidR="00BB28C8" w:rsidRPr="00676BAE" w:rsidRDefault="00BB28C8" w:rsidP="003C69D1">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3C69D1">
            <w:pPr>
              <w:widowControl w:val="0"/>
              <w:jc w:val="center"/>
              <w:rPr>
                <w:rFonts w:ascii="GHEA Grapalat" w:hAnsi="GHEA Grapalat"/>
              </w:rPr>
            </w:pPr>
          </w:p>
        </w:tc>
        <w:tc>
          <w:tcPr>
            <w:tcW w:w="4343" w:type="dxa"/>
          </w:tcPr>
          <w:p w14:paraId="0D632710" w14:textId="77777777" w:rsidR="00BB28C8" w:rsidRPr="009F3DC7" w:rsidRDefault="00BB28C8" w:rsidP="003C69D1">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C69D1">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C69D1">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C69D1">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3C69D1">
      <w:pPr>
        <w:widowControl w:val="0"/>
        <w:ind w:firstLine="567"/>
        <w:rPr>
          <w:rFonts w:ascii="GHEA Grapalat" w:hAnsi="GHEA Grapalat"/>
        </w:rPr>
        <w:sectPr w:rsidR="00BB28C8" w:rsidRPr="009F3DC7" w:rsidSect="00BC3441">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3C69D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C69D1">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C69D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3C69D1">
      <w:pPr>
        <w:widowControl w:val="0"/>
        <w:ind w:left="567" w:right="566"/>
        <w:rPr>
          <w:rFonts w:ascii="GHEA Grapalat" w:hAnsi="GHEA Grapalat"/>
          <w:iCs/>
          <w:color w:val="000000"/>
        </w:rPr>
      </w:pPr>
    </w:p>
    <w:p w14:paraId="5704245A" w14:textId="77777777" w:rsidR="00BB28C8" w:rsidRPr="009F3DC7" w:rsidRDefault="00BB28C8" w:rsidP="003C69D1">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3C69D1">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3C69D1">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3C69D1">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3C69D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3C69D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3C69D1">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3C69D1">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C69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C69D1">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C69D1">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C69D1">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C69D1">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3C69D1">
      <w:pPr>
        <w:widowControl w:val="0"/>
        <w:ind w:firstLine="567"/>
        <w:jc w:val="both"/>
        <w:rPr>
          <w:rFonts w:ascii="GHEA Grapalat" w:hAnsi="GHEA Grapalat" w:cs="Arial"/>
          <w:iCs/>
          <w:color w:val="000000"/>
          <w:lang w:val="en-US"/>
        </w:rPr>
      </w:pPr>
    </w:p>
    <w:p w14:paraId="7A607FF4" w14:textId="77777777" w:rsidR="00BB28C8" w:rsidRPr="009F3DC7" w:rsidRDefault="00BB28C8" w:rsidP="003C69D1">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3C69D1">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C69D1">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C69D1">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C69D1">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C69D1">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3C69D1">
      <w:pPr>
        <w:widowControl w:val="0"/>
        <w:ind w:firstLine="567"/>
        <w:jc w:val="center"/>
        <w:rPr>
          <w:rFonts w:ascii="GHEA Grapalat" w:hAnsi="GHEA Grapalat" w:cs="Sylfaen"/>
          <w:b/>
        </w:rPr>
      </w:pPr>
    </w:p>
    <w:p w14:paraId="6456D361" w14:textId="77777777" w:rsidR="00BB28C8" w:rsidRDefault="00BB28C8" w:rsidP="003C69D1">
      <w:pPr>
        <w:rPr>
          <w:rFonts w:ascii="GHEA Grapalat" w:hAnsi="GHEA Grapalat" w:cs="Sylfaen"/>
          <w:b/>
        </w:rPr>
      </w:pPr>
      <w:r>
        <w:rPr>
          <w:rFonts w:ascii="GHEA Grapalat" w:hAnsi="GHEA Grapalat" w:cs="Sylfaen"/>
          <w:b/>
        </w:rPr>
        <w:br w:type="page"/>
      </w:r>
    </w:p>
    <w:p w14:paraId="71F80ECC" w14:textId="77777777" w:rsidR="00BB28C8" w:rsidRPr="009F3DC7" w:rsidRDefault="00BB28C8" w:rsidP="003C69D1">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3C69D1">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3C69D1">
      <w:pPr>
        <w:widowControl w:val="0"/>
        <w:jc w:val="center"/>
        <w:rPr>
          <w:rFonts w:ascii="GHEA Grapalat" w:hAnsi="GHEA Grapalat" w:cs="Sylfaen"/>
        </w:rPr>
      </w:pPr>
    </w:p>
    <w:p w14:paraId="662BAAA2" w14:textId="77777777" w:rsidR="00BB28C8" w:rsidRPr="008A435E" w:rsidRDefault="00BB28C8" w:rsidP="003C69D1">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3C69D1">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3C69D1">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3C69D1">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3C69D1">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3C69D1">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3C69D1">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3C69D1">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3C69D1">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3C69D1">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3C69D1">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C69D1">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C69D1">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C69D1">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C69D1">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C69D1">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C69D1">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C69D1">
            <w:pPr>
              <w:widowControl w:val="0"/>
              <w:rPr>
                <w:rFonts w:ascii="GHEA Grapalat" w:hAnsi="GHEA Grapalat" w:cs="Sylfaen"/>
                <w:sz w:val="16"/>
                <w:szCs w:val="16"/>
              </w:rPr>
            </w:pPr>
          </w:p>
        </w:tc>
      </w:tr>
    </w:tbl>
    <w:p w14:paraId="3D60C6A1" w14:textId="77777777" w:rsidR="00BB28C8" w:rsidRPr="009F3DC7" w:rsidRDefault="00BB28C8" w:rsidP="003C69D1">
      <w:pPr>
        <w:widowControl w:val="0"/>
        <w:tabs>
          <w:tab w:val="left" w:pos="360"/>
          <w:tab w:val="left" w:pos="540"/>
        </w:tabs>
        <w:ind w:firstLine="567"/>
        <w:jc w:val="both"/>
        <w:rPr>
          <w:rFonts w:ascii="GHEA Grapalat" w:hAnsi="GHEA Grapalat" w:cs="Sylfaen"/>
        </w:rPr>
      </w:pPr>
    </w:p>
    <w:p w14:paraId="44B0D5BF" w14:textId="77777777" w:rsidR="00BB28C8" w:rsidRDefault="00BB28C8" w:rsidP="003C69D1">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3C69D1">
      <w:pPr>
        <w:rPr>
          <w:rFonts w:ascii="GHEA Grapalat" w:hAnsi="GHEA Grapalat"/>
        </w:rPr>
      </w:pPr>
      <w:r>
        <w:rPr>
          <w:rFonts w:ascii="GHEA Grapalat" w:hAnsi="GHEA Grapalat"/>
        </w:rPr>
        <w:br w:type="page"/>
      </w:r>
    </w:p>
    <w:p w14:paraId="06B665F2" w14:textId="77777777" w:rsidR="00BB28C8" w:rsidRPr="009F3DC7" w:rsidRDefault="00BB28C8" w:rsidP="003C69D1">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3C69D1">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C69D1">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3C69D1">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3C69D1">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C69D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C69D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C69D1">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C69D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C69D1">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3C69D1">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3C69D1">
      <w:pPr>
        <w:pStyle w:val="norm"/>
        <w:widowControl w:val="0"/>
        <w:spacing w:line="240" w:lineRule="auto"/>
        <w:ind w:firstLine="567"/>
        <w:jc w:val="center"/>
        <w:rPr>
          <w:rFonts w:ascii="GHEA Grapalat" w:hAnsi="GHEA Grapalat"/>
          <w:b/>
          <w:sz w:val="24"/>
          <w:szCs w:val="24"/>
        </w:rPr>
      </w:pPr>
    </w:p>
    <w:p w14:paraId="752DC733" w14:textId="77777777" w:rsidR="008D352C" w:rsidRPr="00B138F3" w:rsidRDefault="008D352C" w:rsidP="003C69D1">
      <w:pPr>
        <w:widowControl w:val="0"/>
        <w:ind w:left="-142" w:firstLine="142"/>
        <w:jc w:val="both"/>
        <w:rPr>
          <w:rFonts w:ascii="GHEA Grapalat" w:hAnsi="GHEA Grapalat"/>
          <w:i/>
        </w:rPr>
      </w:pPr>
    </w:p>
    <w:sectPr w:rsidR="008D352C" w:rsidRPr="00B138F3" w:rsidSect="00BC344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37D1D" w14:textId="77777777" w:rsidR="00BC3441" w:rsidRDefault="00BC3441">
      <w:r>
        <w:separator/>
      </w:r>
    </w:p>
  </w:endnote>
  <w:endnote w:type="continuationSeparator" w:id="0">
    <w:p w14:paraId="55E7F389" w14:textId="77777777" w:rsidR="00BC3441" w:rsidRDefault="00BC3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D8335" w14:textId="77777777" w:rsidR="00BC3441" w:rsidRDefault="00BC3441">
      <w:r>
        <w:separator/>
      </w:r>
    </w:p>
  </w:footnote>
  <w:footnote w:type="continuationSeparator" w:id="0">
    <w:p w14:paraId="5D041841" w14:textId="77777777" w:rsidR="00BC3441" w:rsidRDefault="00BC3441">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w:t>
      </w:r>
      <w:r w:rsidRPr="00D3436F">
        <w:rPr>
          <w:rFonts w:ascii="GHEA Grapalat" w:hAnsi="GHEA Grapalat"/>
          <w:i/>
          <w:sz w:val="20"/>
          <w:szCs w:val="20"/>
        </w:rPr>
        <w:t>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65E6B9D2" w14:textId="77777777" w:rsidR="00DE0FA1" w:rsidRPr="003B5BE3" w:rsidRDefault="00DE0FA1" w:rsidP="00DE0FA1">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F738BEC" w14:textId="77777777" w:rsidR="00DE0FA1" w:rsidRDefault="00DE0FA1" w:rsidP="00DE0FA1">
      <w:pPr>
        <w:pStyle w:val="FootnoteText"/>
        <w:jc w:val="both"/>
        <w:rPr>
          <w:rFonts w:asciiTheme="minorHAnsi" w:hAnsiTheme="minorHAnsi"/>
        </w:rPr>
      </w:pPr>
    </w:p>
    <w:p w14:paraId="6ECBC661" w14:textId="77777777" w:rsidR="00DE0FA1" w:rsidRPr="00D3436F" w:rsidRDefault="00DE0FA1" w:rsidP="00DE0FA1">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A867BCA" w14:textId="77777777" w:rsidR="00DE0FA1" w:rsidRPr="000811C1" w:rsidRDefault="00DE0FA1" w:rsidP="00DE0FA1">
      <w:pPr>
        <w:pStyle w:val="FootnoteText"/>
        <w:rPr>
          <w:rFonts w:asciiTheme="minorHAnsi" w:hAnsiTheme="minorHAnsi"/>
        </w:rPr>
      </w:pPr>
    </w:p>
  </w:footnote>
  <w:footnote w:id="6">
    <w:p w14:paraId="662B0969" w14:textId="77777777" w:rsidR="00831ECC" w:rsidRPr="00810F23" w:rsidRDefault="00831ECC" w:rsidP="00831ECC">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8">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w:t>
      </w:r>
      <w:r w:rsidRPr="00BD16E0">
        <w:rPr>
          <w:rFonts w:ascii="GHEA Grapalat" w:hAnsi="GHEA Grapalat"/>
          <w:i/>
          <w:sz w:val="18"/>
          <w:szCs w:val="18"/>
        </w:rPr>
        <w:t>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9">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w:t>
      </w:r>
      <w:r w:rsidRPr="00C67FAB">
        <w:rPr>
          <w:rFonts w:ascii="GHEA Grapalat" w:hAnsi="GHEA Grapalat"/>
          <w:i/>
        </w:rPr>
        <w:t>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0">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1">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5D860385" w14:textId="77777777" w:rsidR="00831ECC" w:rsidRPr="00810F23" w:rsidRDefault="00831ECC" w:rsidP="00831ECC">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7941E380" w14:textId="77777777" w:rsidR="00831ECC" w:rsidRPr="005F2C25" w:rsidRDefault="00831ECC" w:rsidP="00831ECC">
      <w:pPr>
        <w:pStyle w:val="FootnoteText"/>
        <w:rPr>
          <w:rFonts w:ascii="Times New Roman" w:hAnsi="Times New Roman"/>
        </w:rPr>
      </w:pP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3"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1FD35562" w14:textId="77777777" w:rsidR="00000347" w:rsidRPr="00A25D1B" w:rsidRDefault="00000347" w:rsidP="00000347">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9">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0">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3">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4">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5">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6">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9">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0">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B1C4A29"/>
    <w:multiLevelType w:val="hybridMultilevel"/>
    <w:tmpl w:val="7F6264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6"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0"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3"/>
  </w:num>
  <w:num w:numId="3" w16cid:durableId="2030718160">
    <w:abstractNumId w:val="29"/>
  </w:num>
  <w:num w:numId="4" w16cid:durableId="1350065238">
    <w:abstractNumId w:val="23"/>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6"/>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8"/>
  </w:num>
  <w:num w:numId="15" w16cid:durableId="1236206832">
    <w:abstractNumId w:val="40"/>
  </w:num>
  <w:num w:numId="16" w16cid:durableId="2063365679">
    <w:abstractNumId w:val="22"/>
  </w:num>
  <w:num w:numId="17" w16cid:durableId="1482577645">
    <w:abstractNumId w:val="7"/>
  </w:num>
  <w:num w:numId="18" w16cid:durableId="985817729">
    <w:abstractNumId w:val="1"/>
  </w:num>
  <w:num w:numId="19" w16cid:durableId="1684281838">
    <w:abstractNumId w:val="24"/>
  </w:num>
  <w:num w:numId="20" w16cid:durableId="873427336">
    <w:abstractNumId w:val="24"/>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1"/>
  </w:num>
  <w:num w:numId="27" w16cid:durableId="175968425">
    <w:abstractNumId w:val="8"/>
  </w:num>
  <w:num w:numId="28" w16cid:durableId="1969243940">
    <w:abstractNumId w:val="14"/>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5"/>
  </w:num>
  <w:num w:numId="37" w16cid:durableId="1615596204">
    <w:abstractNumId w:val="17"/>
  </w:num>
  <w:num w:numId="38" w16cid:durableId="276059773">
    <w:abstractNumId w:val="37"/>
  </w:num>
  <w:num w:numId="39" w16cid:durableId="927930428">
    <w:abstractNumId w:val="32"/>
  </w:num>
  <w:num w:numId="40" w16cid:durableId="2109036091">
    <w:abstractNumId w:val="2"/>
  </w:num>
  <w:num w:numId="41" w16cid:durableId="1546330101">
    <w:abstractNumId w:val="19"/>
  </w:num>
  <w:num w:numId="42" w16cid:durableId="861406082">
    <w:abstractNumId w:val="41"/>
  </w:num>
  <w:num w:numId="43" w16cid:durableId="1093359620">
    <w:abstractNumId w:val="25"/>
  </w:num>
  <w:num w:numId="44" w16cid:durableId="1396321813">
    <w:abstractNumId w:val="27"/>
  </w:num>
  <w:num w:numId="45" w16cid:durableId="595601600">
    <w:abstractNumId w:val="5"/>
  </w:num>
  <w:num w:numId="46" w16cid:durableId="2069650865">
    <w:abstractNumId w:val="16"/>
  </w:num>
  <w:num w:numId="47" w16cid:durableId="676273256">
    <w:abstractNumId w:val="20"/>
  </w:num>
  <w:num w:numId="48" w16cid:durableId="33399240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47"/>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20D9"/>
    <w:rsid w:val="000330A3"/>
    <w:rsid w:val="00033946"/>
    <w:rsid w:val="00033B20"/>
    <w:rsid w:val="00033C85"/>
    <w:rsid w:val="00033ED4"/>
    <w:rsid w:val="00034B46"/>
    <w:rsid w:val="00034CED"/>
    <w:rsid w:val="00036F12"/>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F15"/>
    <w:rsid w:val="0006220B"/>
    <w:rsid w:val="0006311D"/>
    <w:rsid w:val="00063AEF"/>
    <w:rsid w:val="00064120"/>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606"/>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BD9"/>
    <w:rsid w:val="001A4EF7"/>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1D"/>
    <w:rsid w:val="001C6688"/>
    <w:rsid w:val="001C76F7"/>
    <w:rsid w:val="001D0249"/>
    <w:rsid w:val="001D0BA2"/>
    <w:rsid w:val="001D129F"/>
    <w:rsid w:val="001D179F"/>
    <w:rsid w:val="001D1D00"/>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07C3"/>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19D"/>
    <w:rsid w:val="00276441"/>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AD8"/>
    <w:rsid w:val="00284C6E"/>
    <w:rsid w:val="00286CDB"/>
    <w:rsid w:val="0028726A"/>
    <w:rsid w:val="00290087"/>
    <w:rsid w:val="00290FFD"/>
    <w:rsid w:val="00291919"/>
    <w:rsid w:val="00291EFF"/>
    <w:rsid w:val="002920F1"/>
    <w:rsid w:val="002926D4"/>
    <w:rsid w:val="0029293C"/>
    <w:rsid w:val="002931A8"/>
    <w:rsid w:val="00293A25"/>
    <w:rsid w:val="00293A76"/>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55D"/>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438"/>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51C"/>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1FF"/>
    <w:rsid w:val="003C4278"/>
    <w:rsid w:val="003C53D4"/>
    <w:rsid w:val="003C5795"/>
    <w:rsid w:val="003C57CD"/>
    <w:rsid w:val="003C5E16"/>
    <w:rsid w:val="003C61D5"/>
    <w:rsid w:val="003C664F"/>
    <w:rsid w:val="003C670C"/>
    <w:rsid w:val="003C69D1"/>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F8E"/>
    <w:rsid w:val="003E01D5"/>
    <w:rsid w:val="003E029A"/>
    <w:rsid w:val="003E05E4"/>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46C"/>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C15"/>
    <w:rsid w:val="00413390"/>
    <w:rsid w:val="00413595"/>
    <w:rsid w:val="004153E3"/>
    <w:rsid w:val="00416905"/>
    <w:rsid w:val="00416F1E"/>
    <w:rsid w:val="00417297"/>
    <w:rsid w:val="0041739A"/>
    <w:rsid w:val="004175B6"/>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ED8"/>
    <w:rsid w:val="00442FBA"/>
    <w:rsid w:val="00443208"/>
    <w:rsid w:val="00443302"/>
    <w:rsid w:val="00443317"/>
    <w:rsid w:val="00443460"/>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97FDA"/>
    <w:rsid w:val="004A0302"/>
    <w:rsid w:val="004A0321"/>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9F"/>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5F"/>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C75"/>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999"/>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592"/>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335"/>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F37"/>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94A"/>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22F"/>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561"/>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BC6"/>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692"/>
    <w:rsid w:val="00707937"/>
    <w:rsid w:val="00707B86"/>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67B59"/>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110"/>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1F9C"/>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6E9"/>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4F24"/>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C62"/>
    <w:rsid w:val="00830D4D"/>
    <w:rsid w:val="008311FF"/>
    <w:rsid w:val="00831C52"/>
    <w:rsid w:val="00831DC3"/>
    <w:rsid w:val="00831ECC"/>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48C"/>
    <w:rsid w:val="00845AA5"/>
    <w:rsid w:val="008463FB"/>
    <w:rsid w:val="00847EB9"/>
    <w:rsid w:val="008504E0"/>
    <w:rsid w:val="00850570"/>
    <w:rsid w:val="00850857"/>
    <w:rsid w:val="008510F1"/>
    <w:rsid w:val="0085236E"/>
    <w:rsid w:val="00852545"/>
    <w:rsid w:val="00853563"/>
    <w:rsid w:val="00853969"/>
    <w:rsid w:val="00853CBA"/>
    <w:rsid w:val="008543B2"/>
    <w:rsid w:val="008546A0"/>
    <w:rsid w:val="00855622"/>
    <w:rsid w:val="008558B3"/>
    <w:rsid w:val="008558C2"/>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141"/>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BB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24"/>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6BF5"/>
    <w:rsid w:val="008D77B2"/>
    <w:rsid w:val="008D7CAC"/>
    <w:rsid w:val="008D7FF8"/>
    <w:rsid w:val="008E00F2"/>
    <w:rsid w:val="008E0C98"/>
    <w:rsid w:val="008E194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4E70"/>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19"/>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ED9"/>
    <w:rsid w:val="00A150A9"/>
    <w:rsid w:val="00A150D1"/>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0C4"/>
    <w:rsid w:val="00A522EF"/>
    <w:rsid w:val="00A524AC"/>
    <w:rsid w:val="00A5306D"/>
    <w:rsid w:val="00A530B3"/>
    <w:rsid w:val="00A5455C"/>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7821"/>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576"/>
    <w:rsid w:val="00B237B4"/>
    <w:rsid w:val="00B240E6"/>
    <w:rsid w:val="00B25447"/>
    <w:rsid w:val="00B2561E"/>
    <w:rsid w:val="00B2572B"/>
    <w:rsid w:val="00B25FC4"/>
    <w:rsid w:val="00B2681D"/>
    <w:rsid w:val="00B2752E"/>
    <w:rsid w:val="00B304E3"/>
    <w:rsid w:val="00B305F9"/>
    <w:rsid w:val="00B30994"/>
    <w:rsid w:val="00B30BD1"/>
    <w:rsid w:val="00B31413"/>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05BD"/>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D2B"/>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A0B"/>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441"/>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3783"/>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0EC"/>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2E6D"/>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58"/>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3D45"/>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5BE2"/>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9C5"/>
    <w:rsid w:val="00DD5CF9"/>
    <w:rsid w:val="00DD66E7"/>
    <w:rsid w:val="00DD6FDA"/>
    <w:rsid w:val="00DE06C5"/>
    <w:rsid w:val="00DE0EA4"/>
    <w:rsid w:val="00DE0FA1"/>
    <w:rsid w:val="00DE1323"/>
    <w:rsid w:val="00DE134D"/>
    <w:rsid w:val="00DE1723"/>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8DD"/>
    <w:rsid w:val="00E32CC2"/>
    <w:rsid w:val="00E32D5B"/>
    <w:rsid w:val="00E33157"/>
    <w:rsid w:val="00E333E5"/>
    <w:rsid w:val="00E3357F"/>
    <w:rsid w:val="00E33599"/>
    <w:rsid w:val="00E336D8"/>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F"/>
    <w:rsid w:val="00E648D1"/>
    <w:rsid w:val="00E64D24"/>
    <w:rsid w:val="00E65E42"/>
    <w:rsid w:val="00E65F37"/>
    <w:rsid w:val="00E6683E"/>
    <w:rsid w:val="00E66866"/>
    <w:rsid w:val="00E672AF"/>
    <w:rsid w:val="00E674AE"/>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D2"/>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A3B"/>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7868"/>
    <w:rsid w:val="00F00565"/>
    <w:rsid w:val="00F005EE"/>
    <w:rsid w:val="00F00C96"/>
    <w:rsid w:val="00F00F71"/>
    <w:rsid w:val="00F00F85"/>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2DC"/>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19EA"/>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993"/>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A05"/>
    <w:rsid w:val="00FA4F9D"/>
    <w:rsid w:val="00FA5B17"/>
    <w:rsid w:val="00FA5CBD"/>
    <w:rsid w:val="00FA6B94"/>
    <w:rsid w:val="00FA6F47"/>
    <w:rsid w:val="00FA7EAA"/>
    <w:rsid w:val="00FB068C"/>
    <w:rsid w:val="00FB12F4"/>
    <w:rsid w:val="00FB1530"/>
    <w:rsid w:val="00FB15D0"/>
    <w:rsid w:val="00FB215B"/>
    <w:rsid w:val="00FB2E32"/>
    <w:rsid w:val="00FB35D5"/>
    <w:rsid w:val="00FB3AE9"/>
    <w:rsid w:val="00FB3AFB"/>
    <w:rsid w:val="00FB3CC9"/>
    <w:rsid w:val="00FB4ACF"/>
    <w:rsid w:val="00FB4AFE"/>
    <w:rsid w:val="00FB622C"/>
    <w:rsid w:val="00FB72F4"/>
    <w:rsid w:val="00FB7899"/>
    <w:rsid w:val="00FB78E7"/>
    <w:rsid w:val="00FB796B"/>
    <w:rsid w:val="00FB7D27"/>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831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831ECC"/>
    <w:rPr>
      <w:rFonts w:ascii="Courier New" w:hAnsi="Courier New" w:cs="Courier New"/>
      <w:lang w:val="en-US" w:eastAsia="en-US" w:bidi="ar-SA"/>
    </w:rPr>
  </w:style>
  <w:style w:type="character" w:customStyle="1" w:styleId="y2iqfc">
    <w:name w:val="y2iqfc"/>
    <w:basedOn w:val="DefaultParagraphFont"/>
    <w:rsid w:val="00831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07161486">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1550235">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590442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73</Pages>
  <Words>20017</Words>
  <Characters>114100</Characters>
  <Application>Microsoft Office Word</Application>
  <DocSecurity>0</DocSecurity>
  <Lines>950</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133850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1883</cp:revision>
  <cp:lastPrinted>2018-02-16T07:12:00Z</cp:lastPrinted>
  <dcterms:created xsi:type="dcterms:W3CDTF">2019-10-28T07:04:00Z</dcterms:created>
  <dcterms:modified xsi:type="dcterms:W3CDTF">2024-03-11T04:57:00Z</dcterms:modified>
</cp:coreProperties>
</file>